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A603AF" w:rsidRDefault="006D6926" w:rsidP="006F21D9">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rsidR="006F21D9" w:rsidRDefault="006D6926" w:rsidP="006F21D9">
      <w:pPr>
        <w:widowControl w:val="0"/>
        <w:spacing w:after="160"/>
        <w:ind w:firstLine="567"/>
        <w:contextualSpacing/>
        <w:jc w:val="right"/>
        <w:rPr>
          <w:rFonts w:ascii="GHEA Grapalat" w:hAnsi="GHEA Grapalat" w:cs="Sylfaen"/>
          <w:i/>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6F21D9">
        <w:rPr>
          <w:rFonts w:ascii="GHEA Grapalat" w:hAnsi="GHEA Grapalat"/>
          <w:i/>
        </w:rPr>
        <w:t>от 01 июля 2025 года № 239</w:t>
      </w:r>
      <w:r w:rsidR="006F21D9">
        <w:rPr>
          <w:rFonts w:ascii="GHEA Grapalat" w:hAnsi="GHEA Grapalat"/>
          <w:i/>
          <w:lang w:val="hy-AM"/>
        </w:rPr>
        <w:t>-</w:t>
      </w:r>
      <w:r w:rsidR="006F21D9">
        <w:rPr>
          <w:rFonts w:ascii="GHEA Grapalat" w:hAnsi="GHEA Grapalat"/>
          <w:i/>
        </w:rPr>
        <w:t>A</w:t>
      </w:r>
    </w:p>
    <w:p w:rsidR="006D6926" w:rsidRPr="00A603AF" w:rsidRDefault="006D6926" w:rsidP="00E8561F">
      <w:pPr>
        <w:widowControl w:val="0"/>
        <w:spacing w:after="160"/>
        <w:ind w:firstLine="567"/>
        <w:contextualSpacing/>
        <w:jc w:val="right"/>
        <w:rPr>
          <w:rFonts w:ascii="GHEA Grapalat" w:hAnsi="GHEA Grapalat" w:cs="Sylfaen"/>
          <w:i/>
          <w:sz w:val="22"/>
          <w:szCs w:val="22"/>
        </w:rPr>
      </w:pPr>
    </w:p>
    <w:p w:rsidR="00E8561F" w:rsidRDefault="00E8561F" w:rsidP="006D6926">
      <w:pPr>
        <w:widowControl w:val="0"/>
        <w:spacing w:after="160" w:line="360" w:lineRule="auto"/>
        <w:ind w:right="-7" w:firstLine="567"/>
        <w:jc w:val="right"/>
        <w:rPr>
          <w:rFonts w:ascii="GHEA Grapalat" w:hAnsi="GHEA Grapalat"/>
          <w:i/>
          <w:u w:val="single"/>
        </w:rPr>
      </w:pPr>
    </w:p>
    <w:p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rsidR="003C7493" w:rsidRPr="009044F1" w:rsidRDefault="003C7493" w:rsidP="003C749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3C7493" w:rsidRPr="00BA7128" w:rsidRDefault="003C7493" w:rsidP="003C7493">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rPr>
        <w:t>О ЗАПРОСЕ КОТИРОВОК</w:t>
      </w:r>
      <w:r w:rsidRPr="009044F1" w:rsidDel="00BE2BB1">
        <w:rPr>
          <w:rFonts w:ascii="GHEA Grapalat" w:hAnsi="GHEA Grapalat"/>
          <w:i w:val="0"/>
          <w:sz w:val="24"/>
          <w:szCs w:val="24"/>
        </w:rPr>
        <w:t xml:space="preserve"> </w:t>
      </w:r>
      <w:r>
        <w:rPr>
          <w:rStyle w:val="FootnoteReference"/>
          <w:rFonts w:ascii="GHEA Grapalat" w:hAnsi="GHEA Grapalat"/>
          <w:i w:val="0"/>
          <w:sz w:val="24"/>
          <w:szCs w:val="24"/>
        </w:rPr>
        <w:footnoteReference w:customMarkFollows="1" w:id="1"/>
        <w:t>*</w:t>
      </w:r>
    </w:p>
    <w:p w:rsidR="003C7493" w:rsidRPr="009044F1" w:rsidRDefault="003C7493" w:rsidP="003C7493">
      <w:pPr>
        <w:pStyle w:val="BodyTextIndent"/>
        <w:widowControl w:val="0"/>
        <w:spacing w:after="160" w:line="240" w:lineRule="auto"/>
        <w:ind w:firstLine="0"/>
        <w:jc w:val="center"/>
        <w:rPr>
          <w:rFonts w:ascii="GHEA Grapalat" w:hAnsi="GHEA Grapalat"/>
          <w:i w:val="0"/>
          <w:sz w:val="24"/>
          <w:szCs w:val="24"/>
        </w:rPr>
      </w:pPr>
    </w:p>
    <w:p w:rsidR="00642EFE" w:rsidRPr="003C7493"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C7493">
        <w:rPr>
          <w:rFonts w:ascii="GHEA Grapalat" w:hAnsi="GHEA Grapalat"/>
          <w:i w:val="0"/>
          <w:sz w:val="24"/>
          <w:szCs w:val="24"/>
        </w:rPr>
        <w:t>2</w:t>
      </w:r>
      <w:r w:rsidR="004A04F2">
        <w:rPr>
          <w:rFonts w:ascii="GHEA Grapalat" w:hAnsi="GHEA Grapalat"/>
          <w:i w:val="0"/>
          <w:sz w:val="24"/>
          <w:szCs w:val="24"/>
          <w:lang w:val="hy-AM"/>
        </w:rPr>
        <w:t>2</w:t>
      </w:r>
      <w:r w:rsidRPr="009044F1">
        <w:rPr>
          <w:rFonts w:ascii="GHEA Grapalat" w:hAnsi="GHEA Grapalat"/>
          <w:i w:val="0"/>
          <w:sz w:val="24"/>
          <w:szCs w:val="24"/>
        </w:rPr>
        <w:t>" "</w:t>
      </w:r>
      <w:r w:rsidR="003C7493">
        <w:rPr>
          <w:rFonts w:ascii="GHEA Grapalat" w:hAnsi="GHEA Grapalat"/>
          <w:i w:val="0"/>
          <w:sz w:val="24"/>
          <w:szCs w:val="24"/>
        </w:rPr>
        <w:t>августа</w:t>
      </w:r>
      <w:r w:rsidRPr="009044F1">
        <w:rPr>
          <w:rFonts w:ascii="GHEA Grapalat" w:hAnsi="GHEA Grapalat"/>
          <w:i w:val="0"/>
          <w:sz w:val="24"/>
          <w:szCs w:val="24"/>
        </w:rPr>
        <w:t>" 20</w:t>
      </w:r>
      <w:r w:rsidR="003C7493">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C7493">
        <w:rPr>
          <w:rFonts w:ascii="GHEA Grapalat" w:hAnsi="GHEA Grapalat"/>
          <w:i w:val="0"/>
          <w:sz w:val="24"/>
          <w:szCs w:val="24"/>
        </w:rPr>
        <w:t>01</w:t>
      </w:r>
      <w:r w:rsidRPr="009044F1">
        <w:rPr>
          <w:rFonts w:ascii="GHEA Grapalat" w:hAnsi="GHEA Grapalat"/>
          <w:i w:val="0"/>
          <w:sz w:val="24"/>
          <w:szCs w:val="24"/>
        </w:rPr>
        <w:t xml:space="preserve">" </w:t>
      </w:r>
    </w:p>
    <w:p w:rsidR="0091042F" w:rsidRPr="003C7493"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C7493">
        <w:rPr>
          <w:rFonts w:ascii="GHEA Grapalat" w:hAnsi="GHEA Grapalat" w:cs="Sylfaen"/>
          <w:lang w:val="es-ES"/>
        </w:rPr>
        <w:t>M1HD-GHASHDzB-25/0</w:t>
      </w:r>
      <w:r w:rsidR="003C7493" w:rsidRPr="003C7493">
        <w:rPr>
          <w:rFonts w:ascii="GHEA Grapalat" w:hAnsi="GHEA Grapalat" w:cs="Sylfaen"/>
        </w:rPr>
        <w:t>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3C7493" w:rsidRPr="009044F1" w:rsidRDefault="003C7493" w:rsidP="003C7493">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5156DE">
        <w:rPr>
          <w:rFonts w:ascii="GHEA Grapalat" w:hAnsi="GHEA Grapalat"/>
          <w:i w:val="0"/>
          <w:sz w:val="24"/>
          <w:szCs w:val="24"/>
        </w:rPr>
        <w:t>«ОШ N 1 им. М. Маштоца г. Масиса Араратской области РА» ГНО</w:t>
      </w:r>
      <w:r w:rsidRPr="009044F1" w:rsidDel="00BE2BB1">
        <w:rPr>
          <w:rFonts w:ascii="GHEA Grapalat" w:hAnsi="GHEA Grapalat"/>
          <w:i w:val="0"/>
          <w:sz w:val="24"/>
          <w:szCs w:val="24"/>
        </w:rPr>
        <w:t xml:space="preserve"> </w:t>
      </w:r>
      <w:r w:rsidRPr="009044F1">
        <w:rPr>
          <w:rFonts w:ascii="GHEA Grapalat" w:hAnsi="GHEA Grapalat"/>
          <w:i w:val="0"/>
          <w:sz w:val="24"/>
          <w:szCs w:val="24"/>
        </w:rPr>
        <w:t>, находящийся по адресу:</w:t>
      </w:r>
      <w:r w:rsidRPr="005156DE">
        <w:rPr>
          <w:rFonts w:ascii="GHEA Grapalat" w:hAnsi="GHEA Grapalat"/>
          <w:i w:val="0"/>
          <w:sz w:val="24"/>
          <w:szCs w:val="24"/>
        </w:rPr>
        <w:t xml:space="preserve"> РА Араратский область г. Масис Ереванян 58  объявляет 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3C7493" w:rsidP="00B46D58">
      <w:pPr>
        <w:pStyle w:val="BodyTextIndent"/>
        <w:widowControl w:val="0"/>
        <w:spacing w:line="240" w:lineRule="auto"/>
        <w:ind w:firstLine="0"/>
        <w:rPr>
          <w:rFonts w:ascii="GHEA Grapalat" w:hAnsi="GHEA Grapalat"/>
          <w:i w:val="0"/>
          <w:sz w:val="24"/>
          <w:szCs w:val="24"/>
        </w:rPr>
      </w:pPr>
      <w:r w:rsidRPr="003C7493">
        <w:rPr>
          <w:rFonts w:ascii="GHEA Grapalat" w:hAnsi="GHEA Grapalat"/>
          <w:b/>
          <w:i w:val="0"/>
          <w:sz w:val="24"/>
          <w:szCs w:val="24"/>
        </w:rPr>
        <w:t>Работ по ремонтированию четырех классов</w:t>
      </w:r>
      <w:r w:rsidR="00782D60">
        <w:rPr>
          <w:rFonts w:ascii="GHEA Grapalat" w:hAnsi="GHEA Grapalat"/>
          <w:i w:val="0"/>
          <w:sz w:val="24"/>
          <w:szCs w:val="24"/>
        </w:rPr>
        <w:t xml:space="preserve"> (далее — договор).</w:t>
      </w:r>
    </w:p>
    <w:p w:rsidR="00311076" w:rsidRPr="003A1EBB" w:rsidRDefault="00782D60" w:rsidP="00B46D58">
      <w:pPr>
        <w:pStyle w:val="BodyTextIndent"/>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00C231A0">
        <w:rPr>
          <w:rFonts w:ascii="GHEA Grapalat" w:hAnsi="GHEA Grapalat"/>
          <w:i w:val="0"/>
          <w:sz w:val="16"/>
          <w:szCs w:val="16"/>
        </w:rPr>
        <w:t>работы</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 xml:space="preserve">инимальное ценовое </w:t>
      </w:r>
      <w:r w:rsidR="003F762C" w:rsidRPr="003F762C">
        <w:rPr>
          <w:rFonts w:ascii="GHEA Grapalat" w:hAnsi="GHEA Grapalat"/>
          <w:i w:val="0"/>
          <w:sz w:val="24"/>
          <w:szCs w:val="24"/>
        </w:rPr>
        <w:lastRenderedPageBreak/>
        <w:t>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C7493" w:rsidRPr="000F11E5" w:rsidRDefault="003C7493" w:rsidP="003C7493">
      <w:pPr>
        <w:pStyle w:val="BodyTextIndent"/>
        <w:widowControl w:val="0"/>
        <w:spacing w:after="160"/>
        <w:ind w:firstLine="0"/>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Pr>
          <w:rFonts w:ascii="GHEA Grapalat" w:hAnsi="GHEA Grapalat"/>
          <w:i w:val="0"/>
          <w:spacing w:val="6"/>
          <w:sz w:val="24"/>
          <w:szCs w:val="24"/>
        </w:rPr>
        <w:t xml:space="preserve"> </w:t>
      </w:r>
      <w:r w:rsidRPr="00C56E56">
        <w:rPr>
          <w:rFonts w:ascii="GHEA Grapalat" w:hAnsi="GHEA Grapalat"/>
          <w:i w:val="0"/>
          <w:sz w:val="24"/>
          <w:szCs w:val="24"/>
        </w:rPr>
        <w:t>РА Араратский область г. Масис Ереванян 58 в документарной форме, до 1</w:t>
      </w:r>
      <w:r>
        <w:rPr>
          <w:rFonts w:ascii="GHEA Grapalat" w:hAnsi="GHEA Grapalat"/>
          <w:i w:val="0"/>
          <w:sz w:val="24"/>
          <w:szCs w:val="24"/>
        </w:rPr>
        <w:t>2</w:t>
      </w:r>
      <w:r w:rsidRPr="005156DE">
        <w:rPr>
          <w:rFonts w:ascii="GHEA Grapalat" w:hAnsi="GHEA Grapalat"/>
          <w:i w:val="0"/>
          <w:sz w:val="24"/>
          <w:szCs w:val="24"/>
          <w:vertAlign w:val="superscript"/>
        </w:rPr>
        <w:t>00</w:t>
      </w:r>
      <w:r w:rsidRPr="00C56E56">
        <w:rPr>
          <w:rFonts w:ascii="GHEA Grapalat" w:hAnsi="GHEA Grapalat"/>
          <w:i w:val="0"/>
          <w:sz w:val="24"/>
          <w:szCs w:val="24"/>
        </w:rPr>
        <w:t xml:space="preserve">  часов 7-го   дня со дня опубликования настоящего объявления.</w:t>
      </w:r>
      <w:r>
        <w:rPr>
          <w:rFonts w:ascii="GHEA Grapalat" w:hAnsi="GHEA Grapalat"/>
          <w:i w:val="0"/>
          <w:sz w:val="24"/>
          <w:szCs w:val="24"/>
        </w:rPr>
        <w:t xml:space="preserve"> </w:t>
      </w:r>
      <w:r w:rsidRPr="000F0CA8">
        <w:rPr>
          <w:rFonts w:ascii="GHEA Grapalat" w:hAnsi="GHEA Grapalat"/>
          <w:i w:val="0"/>
          <w:sz w:val="24"/>
          <w:szCs w:val="24"/>
        </w:rPr>
        <w:t>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C7493" w:rsidRPr="000F11E5" w:rsidRDefault="003C7493" w:rsidP="003C7493">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Pr>
          <w:rFonts w:ascii="GHEA Grapalat" w:hAnsi="GHEA Grapalat"/>
          <w:sz w:val="22"/>
          <w:szCs w:val="22"/>
        </w:rPr>
        <w:t>РА Араратский область г. Масис Ереванян 58</w:t>
      </w:r>
      <w:r w:rsidRPr="000F0CA8">
        <w:rPr>
          <w:rFonts w:ascii="GHEA Grapalat" w:hAnsi="GHEA Grapalat"/>
          <w:i w:val="0"/>
          <w:sz w:val="24"/>
          <w:szCs w:val="24"/>
        </w:rPr>
        <w:t xml:space="preserve">, в </w:t>
      </w:r>
      <w:r>
        <w:rPr>
          <w:rFonts w:ascii="GHEA Grapalat" w:hAnsi="GHEA Grapalat"/>
          <w:i w:val="0"/>
          <w:sz w:val="24"/>
          <w:szCs w:val="24"/>
        </w:rPr>
        <w:t xml:space="preserve">12 </w:t>
      </w:r>
      <w:r w:rsidRPr="00F12901">
        <w:rPr>
          <w:rFonts w:ascii="GHEA Grapalat" w:hAnsi="GHEA Grapalat"/>
          <w:i w:val="0"/>
          <w:sz w:val="24"/>
          <w:szCs w:val="24"/>
          <w:vertAlign w:val="superscript"/>
        </w:rPr>
        <w:t>00</w:t>
      </w:r>
      <w:r>
        <w:rPr>
          <w:rFonts w:ascii="GHEA Grapalat" w:hAnsi="GHEA Grapalat"/>
          <w:i w:val="0"/>
          <w:sz w:val="24"/>
          <w:szCs w:val="24"/>
          <w:vertAlign w:val="superscript"/>
        </w:rPr>
        <w:t xml:space="preserve">  </w:t>
      </w:r>
      <w:r>
        <w:rPr>
          <w:rFonts w:ascii="GHEA Grapalat" w:hAnsi="GHEA Grapalat"/>
          <w:i w:val="0"/>
          <w:sz w:val="24"/>
          <w:szCs w:val="24"/>
        </w:rPr>
        <w:t xml:space="preserve">часов </w:t>
      </w:r>
      <w:r w:rsidR="004A04F2">
        <w:rPr>
          <w:rFonts w:ascii="GHEA Grapalat" w:hAnsi="GHEA Grapalat"/>
          <w:i w:val="0"/>
          <w:sz w:val="24"/>
          <w:szCs w:val="24"/>
          <w:lang w:val="hy-AM"/>
        </w:rPr>
        <w:t>29</w:t>
      </w:r>
      <w:r>
        <w:rPr>
          <w:rFonts w:ascii="GHEA Grapalat" w:hAnsi="GHEA Grapalat"/>
          <w:i w:val="0"/>
          <w:sz w:val="24"/>
          <w:szCs w:val="24"/>
        </w:rPr>
        <w:t xml:space="preserve"> </w:t>
      </w:r>
      <w:r w:rsidR="004A04F2">
        <w:rPr>
          <w:rFonts w:ascii="GHEA Grapalat" w:hAnsi="GHEA Grapalat"/>
          <w:i w:val="0"/>
          <w:sz w:val="24"/>
          <w:szCs w:val="24"/>
        </w:rPr>
        <w:t>Августа</w:t>
      </w:r>
      <w:r>
        <w:rPr>
          <w:rFonts w:ascii="GHEA Grapalat" w:hAnsi="GHEA Grapalat"/>
          <w:i w:val="0"/>
          <w:sz w:val="24"/>
          <w:szCs w:val="24"/>
        </w:rPr>
        <w:t xml:space="preserve"> 2025 г.</w:t>
      </w:r>
    </w:p>
    <w:p w:rsidR="003C7493" w:rsidRPr="001B32D9" w:rsidRDefault="003C7493" w:rsidP="003C7493">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3C7493" w:rsidRDefault="003C7493" w:rsidP="003C7493">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rsidR="003C7493" w:rsidRDefault="003C7493" w:rsidP="003C7493">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Асмик Ёлян.</w:t>
      </w:r>
    </w:p>
    <w:p w:rsidR="003C7493" w:rsidRDefault="003C7493" w:rsidP="003C7493">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Телефон +</w:t>
      </w:r>
      <w:r w:rsidRPr="00812E17">
        <w:rPr>
          <w:rFonts w:ascii="GHEA Grapalat" w:hAnsi="GHEA Grapalat"/>
          <w:i w:val="0"/>
          <w:sz w:val="24"/>
          <w:szCs w:val="24"/>
        </w:rPr>
        <w:t xml:space="preserve">374 </w:t>
      </w:r>
      <w:r>
        <w:rPr>
          <w:rFonts w:ascii="GHEA Grapalat" w:hAnsi="GHEA Grapalat"/>
          <w:i w:val="0"/>
          <w:sz w:val="24"/>
          <w:szCs w:val="24"/>
        </w:rPr>
        <w:t>94014072</w:t>
      </w:r>
    </w:p>
    <w:p w:rsidR="003C7493" w:rsidRDefault="003C7493" w:rsidP="003C7493">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 xml:space="preserve">Электронная почта </w:t>
      </w:r>
      <w:r>
        <w:rPr>
          <w:rFonts w:ascii="GHEA Grapalat" w:hAnsi="GHEA Grapalat"/>
          <w:i w:val="0"/>
          <w:sz w:val="24"/>
          <w:szCs w:val="24"/>
          <w:lang w:val="en-US"/>
        </w:rPr>
        <w:t>masis</w:t>
      </w:r>
      <w:r>
        <w:rPr>
          <w:rFonts w:ascii="GHEA Grapalat" w:hAnsi="GHEA Grapalat"/>
          <w:i w:val="0"/>
          <w:sz w:val="24"/>
          <w:szCs w:val="24"/>
        </w:rPr>
        <w:t>1@</w:t>
      </w:r>
      <w:r>
        <w:rPr>
          <w:rFonts w:ascii="GHEA Grapalat" w:hAnsi="GHEA Grapalat"/>
          <w:i w:val="0"/>
          <w:sz w:val="24"/>
          <w:szCs w:val="24"/>
          <w:lang w:val="en-US"/>
        </w:rPr>
        <w:t>schools</w:t>
      </w:r>
      <w:r>
        <w:rPr>
          <w:rFonts w:ascii="GHEA Grapalat" w:hAnsi="GHEA Grapalat"/>
          <w:i w:val="0"/>
          <w:sz w:val="24"/>
          <w:szCs w:val="24"/>
        </w:rPr>
        <w:t>.</w:t>
      </w:r>
      <w:r>
        <w:rPr>
          <w:rFonts w:ascii="GHEA Grapalat" w:hAnsi="GHEA Grapalat"/>
          <w:i w:val="0"/>
          <w:sz w:val="24"/>
          <w:szCs w:val="24"/>
          <w:lang w:val="en-US"/>
        </w:rPr>
        <w:t>am</w:t>
      </w:r>
    </w:p>
    <w:p w:rsidR="003C7493" w:rsidRDefault="003C7493" w:rsidP="003C7493">
      <w:pPr>
        <w:pStyle w:val="BodyTextIndent"/>
        <w:widowControl w:val="0"/>
        <w:spacing w:line="240" w:lineRule="auto"/>
        <w:ind w:left="1701" w:firstLine="0"/>
        <w:jc w:val="left"/>
        <w:rPr>
          <w:rFonts w:ascii="Sylfaen" w:hAnsi="Sylfaen" w:cs="Arial"/>
          <w:i w:val="0"/>
          <w:sz w:val="24"/>
          <w:szCs w:val="24"/>
          <w:lang w:val="af-ZA"/>
        </w:rPr>
      </w:pPr>
      <w:r>
        <w:rPr>
          <w:rFonts w:ascii="GHEA Grapalat" w:hAnsi="GHEA Grapalat"/>
          <w:i w:val="0"/>
          <w:sz w:val="24"/>
          <w:szCs w:val="24"/>
        </w:rPr>
        <w:t xml:space="preserve">Заказчик </w:t>
      </w:r>
      <w:r>
        <w:rPr>
          <w:rFonts w:ascii="Sylfaen" w:hAnsi="Sylfaen"/>
          <w:i w:val="0"/>
          <w:sz w:val="24"/>
          <w:szCs w:val="24"/>
          <w:lang w:val="af-ZA"/>
        </w:rPr>
        <w:t xml:space="preserve">« ОШ  N 1 им. М. Маштоца  г. Масиса Араратской области РА » </w:t>
      </w:r>
      <w:r>
        <w:rPr>
          <w:rFonts w:ascii="Sylfaen" w:hAnsi="Sylfaen" w:cs="Arial"/>
          <w:i w:val="0"/>
          <w:sz w:val="24"/>
          <w:szCs w:val="24"/>
          <w:lang w:val="af-ZA"/>
        </w:rPr>
        <w:t>ГНО</w:t>
      </w:r>
    </w:p>
    <w:p w:rsidR="00BE1C5E" w:rsidRPr="003C7493" w:rsidRDefault="00BE1C5E" w:rsidP="00B46D58">
      <w:pPr>
        <w:pStyle w:val="BodyTextIndent"/>
        <w:widowControl w:val="0"/>
        <w:spacing w:after="160" w:line="240" w:lineRule="auto"/>
        <w:ind w:firstLine="567"/>
        <w:rPr>
          <w:rFonts w:ascii="GHEA Grapalat" w:hAnsi="GHEA Grapalat"/>
          <w:i w:val="0"/>
          <w:sz w:val="24"/>
          <w:szCs w:val="24"/>
          <w:lang w:val="af-ZA"/>
        </w:rPr>
      </w:pPr>
    </w:p>
    <w:p w:rsidR="00E84209" w:rsidRDefault="00E84209">
      <w:pPr>
        <w:rPr>
          <w:rFonts w:ascii="GHEA Grapalat" w:hAnsi="GHEA Grapalat"/>
          <w:i/>
        </w:rPr>
      </w:pPr>
      <w:r>
        <w:rPr>
          <w:rFonts w:ascii="GHEA Grapalat" w:hAnsi="GHEA Grapalat"/>
          <w:i/>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3C7493">
        <w:rPr>
          <w:rFonts w:ascii="GHEA Grapalat" w:hAnsi="GHEA Grapalat"/>
          <w:spacing w:val="-6"/>
        </w:rPr>
        <w:t>запроса котировок</w:t>
      </w:r>
      <w:r w:rsidR="003C7493">
        <w:rPr>
          <w:rFonts w:ascii="GHEA Grapalat" w:hAnsi="GHEA Grapalat" w:cs="Sylfaen"/>
          <w:i/>
        </w:rPr>
        <w:br/>
      </w:r>
      <w:r w:rsidR="003C7493" w:rsidRPr="009044F1">
        <w:rPr>
          <w:rFonts w:ascii="GHEA Grapalat" w:hAnsi="GHEA Grapalat"/>
          <w:i/>
        </w:rPr>
        <w:t xml:space="preserve"> под кодом </w:t>
      </w:r>
      <w:r w:rsidR="003C7493">
        <w:rPr>
          <w:rFonts w:ascii="GHEA Grapalat" w:hAnsi="GHEA Grapalat" w:cs="Sylfaen"/>
          <w:sz w:val="20"/>
          <w:szCs w:val="20"/>
          <w:lang w:val="es-ES"/>
        </w:rPr>
        <w:t>M1HD-GHASHDzB-25/0</w:t>
      </w:r>
      <w:r w:rsidR="003C7493" w:rsidRPr="003C7493">
        <w:rPr>
          <w:rFonts w:ascii="GHEA Grapalat" w:hAnsi="GHEA Grapalat" w:cs="Sylfaen"/>
          <w:sz w:val="20"/>
          <w:szCs w:val="20"/>
        </w:rPr>
        <w:t>1</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w:t>
      </w:r>
      <w:r w:rsidR="003C7493" w:rsidRPr="003C7493">
        <w:rPr>
          <w:rFonts w:ascii="GHEA Grapalat" w:hAnsi="GHEA Grapalat"/>
          <w:i/>
        </w:rPr>
        <w:t>01</w:t>
      </w:r>
      <w:r w:rsidR="00096865" w:rsidRPr="009044F1">
        <w:rPr>
          <w:rFonts w:ascii="GHEA Grapalat" w:hAnsi="GHEA Grapalat"/>
          <w:i/>
        </w:rPr>
        <w:t xml:space="preserve">__ от </w:t>
      </w:r>
      <w:r w:rsidR="003C7493" w:rsidRPr="003C7493">
        <w:rPr>
          <w:rFonts w:ascii="GHEA Grapalat" w:hAnsi="GHEA Grapalat"/>
          <w:i/>
        </w:rPr>
        <w:t>2</w:t>
      </w:r>
      <w:r w:rsidR="004A04F2">
        <w:rPr>
          <w:rFonts w:ascii="GHEA Grapalat" w:hAnsi="GHEA Grapalat"/>
          <w:i/>
        </w:rPr>
        <w:t>2</w:t>
      </w:r>
      <w:bookmarkStart w:id="0" w:name="_GoBack"/>
      <w:bookmarkEnd w:id="0"/>
      <w:r w:rsidR="003C7493" w:rsidRPr="003C7493">
        <w:rPr>
          <w:rFonts w:ascii="GHEA Grapalat" w:hAnsi="GHEA Grapalat"/>
          <w:i/>
        </w:rPr>
        <w:t>.</w:t>
      </w:r>
      <w:r w:rsidR="00E84209">
        <w:rPr>
          <w:rFonts w:ascii="GHEA Grapalat" w:hAnsi="GHEA Grapalat"/>
          <w:i/>
        </w:rPr>
        <w:t>августа</w:t>
      </w:r>
      <w:r w:rsidR="00096865" w:rsidRPr="009044F1">
        <w:rPr>
          <w:rFonts w:ascii="GHEA Grapalat" w:hAnsi="GHEA Grapalat"/>
          <w:i/>
        </w:rPr>
        <w:t xml:space="preserve"> 20</w:t>
      </w:r>
      <w:r w:rsidR="00E84209">
        <w:rPr>
          <w:rFonts w:ascii="GHEA Grapalat" w:hAnsi="GHEA Grapalat"/>
          <w:i/>
        </w:rPr>
        <w:t>25</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E84209" w:rsidRPr="003A1EBB" w:rsidRDefault="00E84209" w:rsidP="00E84209">
      <w:pPr>
        <w:pStyle w:val="BodyText"/>
        <w:widowControl w:val="0"/>
        <w:spacing w:after="160"/>
        <w:ind w:right="-7" w:firstLine="567"/>
        <w:jc w:val="center"/>
        <w:rPr>
          <w:rFonts w:ascii="GHEA Grapalat" w:hAnsi="GHEA Grapalat"/>
        </w:rPr>
      </w:pPr>
      <w:r>
        <w:rPr>
          <w:rFonts w:ascii="Sylfaen" w:hAnsi="Sylfaen"/>
          <w:lang w:val="af-ZA"/>
        </w:rPr>
        <w:t xml:space="preserve">« ОШ  N 1 им. М. Маштоца  г. Масиса Араратской области РА » </w:t>
      </w:r>
      <w:r>
        <w:rPr>
          <w:rFonts w:ascii="Sylfaen" w:hAnsi="Sylfaen" w:cs="Arial"/>
          <w:lang w:val="af-ZA"/>
        </w:rPr>
        <w:t>ГНО</w:t>
      </w:r>
      <w:r w:rsidRPr="009044F1" w:rsidDel="007656FC">
        <w:rPr>
          <w:rFonts w:ascii="GHEA Grapalat" w:hAnsi="GHEA Grapalat"/>
          <w:i/>
        </w:rPr>
        <w:t xml:space="preserve"> </w:t>
      </w:r>
    </w:p>
    <w:p w:rsidR="00E84209" w:rsidRPr="003A1EBB" w:rsidRDefault="00E84209" w:rsidP="00E84209">
      <w:pPr>
        <w:pStyle w:val="BodyText"/>
        <w:widowControl w:val="0"/>
        <w:spacing w:after="160"/>
        <w:ind w:right="-7" w:firstLine="567"/>
        <w:jc w:val="center"/>
        <w:rPr>
          <w:rFonts w:ascii="GHEA Grapalat" w:hAnsi="GHEA Grapalat"/>
        </w:rPr>
      </w:pPr>
    </w:p>
    <w:p w:rsidR="00E84209" w:rsidRPr="003A1EBB" w:rsidRDefault="00E84209" w:rsidP="00E84209">
      <w:pPr>
        <w:pStyle w:val="BodyText"/>
        <w:widowControl w:val="0"/>
        <w:spacing w:after="160"/>
        <w:ind w:right="-7" w:firstLine="567"/>
        <w:jc w:val="center"/>
        <w:rPr>
          <w:rFonts w:ascii="GHEA Grapalat" w:hAnsi="GHEA Grapalat"/>
        </w:rPr>
      </w:pPr>
    </w:p>
    <w:p w:rsidR="00E84209" w:rsidRPr="009044F1" w:rsidRDefault="00E84209" w:rsidP="00E84209">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E84209" w:rsidRPr="009044F1" w:rsidRDefault="00E84209" w:rsidP="00E84209">
      <w:pPr>
        <w:pStyle w:val="BodyText"/>
        <w:widowControl w:val="0"/>
        <w:spacing w:after="160"/>
        <w:ind w:right="-7" w:firstLine="567"/>
        <w:jc w:val="center"/>
        <w:rPr>
          <w:rFonts w:ascii="GHEA Grapalat" w:hAnsi="GHEA Grapalat" w:cs="Sylfaen"/>
        </w:rPr>
      </w:pPr>
    </w:p>
    <w:p w:rsidR="00E84209" w:rsidRPr="009044F1" w:rsidRDefault="00E84209" w:rsidP="00E84209">
      <w:pPr>
        <w:pStyle w:val="BodyText"/>
        <w:widowControl w:val="0"/>
        <w:spacing w:after="160"/>
        <w:ind w:right="-7" w:firstLine="567"/>
        <w:jc w:val="center"/>
        <w:rPr>
          <w:rFonts w:ascii="GHEA Grapalat" w:hAnsi="GHEA Grapalat" w:cs="Sylfaen"/>
        </w:rPr>
      </w:pPr>
    </w:p>
    <w:p w:rsidR="00E84209" w:rsidRDefault="00E84209" w:rsidP="00E84209">
      <w:pPr>
        <w:pStyle w:val="BodyText"/>
        <w:widowControl w:val="0"/>
        <w:spacing w:after="160"/>
        <w:ind w:right="-7"/>
        <w:jc w:val="center"/>
        <w:rPr>
          <w:rFonts w:ascii="GHEA Grapalat" w:hAnsi="GHEA Grapalat"/>
        </w:rPr>
      </w:pPr>
      <w:r>
        <w:rPr>
          <w:rFonts w:ascii="GHEA Grapalat" w:hAnsi="GHEA Grapalat"/>
        </w:rPr>
        <w:t xml:space="preserve">НА ЗАПРОС КОТИРОВОК, ОБЪЯВЛЕННЫЙ С ЦЕЛЬЮ ПРИОБРЕТЕНИЯ  </w:t>
      </w:r>
    </w:p>
    <w:p w:rsidR="00E84209" w:rsidRDefault="00E84209" w:rsidP="00E84209">
      <w:pPr>
        <w:pStyle w:val="BodyText"/>
        <w:widowControl w:val="0"/>
        <w:spacing w:after="160"/>
        <w:ind w:right="-7"/>
        <w:jc w:val="center"/>
        <w:rPr>
          <w:rFonts w:ascii="GHEA Grapalat" w:hAnsi="GHEA Grapalat"/>
          <w:i/>
        </w:rPr>
      </w:pPr>
      <w:r w:rsidRPr="003C7493">
        <w:rPr>
          <w:rFonts w:ascii="GHEA Grapalat" w:hAnsi="GHEA Grapalat"/>
          <w:b/>
          <w:i/>
        </w:rPr>
        <w:t>Работ по ремонтированию четырех классов</w:t>
      </w:r>
      <w:r>
        <w:rPr>
          <w:rFonts w:ascii="GHEA Grapalat" w:hAnsi="GHEA Grapalat"/>
          <w:i/>
        </w:rPr>
        <w:t xml:space="preserve"> </w:t>
      </w:r>
    </w:p>
    <w:p w:rsidR="00E84209" w:rsidRDefault="00E84209" w:rsidP="00E84209">
      <w:pPr>
        <w:pStyle w:val="BodyText"/>
        <w:widowControl w:val="0"/>
        <w:spacing w:after="160"/>
        <w:ind w:right="-7"/>
        <w:jc w:val="center"/>
        <w:rPr>
          <w:rFonts w:ascii="GHEA Grapalat" w:hAnsi="GHEA Grapalat"/>
        </w:rPr>
      </w:pPr>
      <w:r>
        <w:rPr>
          <w:rFonts w:ascii="GHEA Grapalat" w:hAnsi="GHEA Grapalat"/>
        </w:rPr>
        <w:t xml:space="preserve">ДЛЯ НУЖД  </w:t>
      </w:r>
      <w:r>
        <w:rPr>
          <w:rFonts w:ascii="Sylfaen" w:hAnsi="Sylfaen"/>
          <w:lang w:val="af-ZA"/>
        </w:rPr>
        <w:t xml:space="preserve">«ОШ  N 1 им. М. Маштоца  г. Масиса Араратской области РА » </w:t>
      </w:r>
      <w:r>
        <w:rPr>
          <w:rFonts w:ascii="Sylfaen" w:hAnsi="Sylfaen" w:cs="Arial"/>
          <w:lang w:val="af-ZA"/>
        </w:rPr>
        <w:t>ГНО</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E84209" w:rsidRDefault="00E84209" w:rsidP="00E84209">
      <w:pPr>
        <w:widowControl w:val="0"/>
        <w:spacing w:after="160"/>
        <w:ind w:firstLine="567"/>
        <w:jc w:val="center"/>
        <w:rPr>
          <w:rFonts w:ascii="GHEA Grapalat" w:hAnsi="GHEA Grapalat"/>
        </w:rPr>
      </w:pPr>
      <w:r w:rsidRPr="003C7493">
        <w:rPr>
          <w:rFonts w:ascii="GHEA Grapalat" w:hAnsi="GHEA Grapalat"/>
          <w:b/>
          <w:i/>
        </w:rPr>
        <w:t>Работ</w:t>
      </w:r>
      <w:r>
        <w:rPr>
          <w:rFonts w:ascii="GHEA Grapalat" w:hAnsi="GHEA Grapalat"/>
          <w:b/>
          <w:i/>
        </w:rPr>
        <w:t>а</w:t>
      </w:r>
      <w:r w:rsidRPr="003C7493">
        <w:rPr>
          <w:rFonts w:ascii="GHEA Grapalat" w:hAnsi="GHEA Grapalat"/>
          <w:b/>
          <w:i/>
        </w:rPr>
        <w:t xml:space="preserve"> по ремонтированию четырех кла</w:t>
      </w:r>
      <w:r>
        <w:rPr>
          <w:rFonts w:ascii="GHEA Grapalat" w:hAnsi="GHEA Grapalat"/>
          <w:b/>
          <w:i/>
        </w:rPr>
        <w:t xml:space="preserve">ссов  </w:t>
      </w:r>
      <w:r>
        <w:rPr>
          <w:rFonts w:ascii="GHEA Grapalat" w:hAnsi="GHEA Grapalat"/>
        </w:rPr>
        <w:t xml:space="preserve">ДЛЯ НУЖД  </w:t>
      </w:r>
      <w:r>
        <w:rPr>
          <w:rFonts w:ascii="Sylfaen" w:hAnsi="Sylfaen"/>
          <w:lang w:val="af-ZA"/>
        </w:rPr>
        <w:t xml:space="preserve">« ОШ  N 1 им. М. Маштоца  г. Масиса Араратской области РА » </w:t>
      </w:r>
      <w:r>
        <w:rPr>
          <w:rFonts w:ascii="Sylfaen" w:hAnsi="Sylfaen" w:cs="Arial"/>
          <w:lang w:val="af-ZA"/>
        </w:rPr>
        <w:t>ГНО</w:t>
      </w:r>
      <w:r w:rsidRPr="009044F1" w:rsidDel="007656FC">
        <w:rPr>
          <w:rFonts w:ascii="GHEA Grapalat" w:hAnsi="GHEA Grapalat"/>
        </w:rPr>
        <w:t xml:space="preserve"> </w:t>
      </w:r>
    </w:p>
    <w:p w:rsidR="00E84209" w:rsidRPr="003A1EBB" w:rsidRDefault="00E84209" w:rsidP="00E84209">
      <w:pPr>
        <w:widowControl w:val="0"/>
        <w:spacing w:after="160"/>
        <w:ind w:firstLine="567"/>
        <w:jc w:val="center"/>
        <w:rPr>
          <w:rFonts w:ascii="GHEA Grapalat" w:hAnsi="GHEA Grapalat"/>
        </w:rPr>
      </w:pPr>
    </w:p>
    <w:p w:rsidR="00E84209" w:rsidRPr="009044F1" w:rsidRDefault="00E84209" w:rsidP="00E84209">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sidDel="007656FC">
        <w:rPr>
          <w:rFonts w:ascii="GHEA Grapalat" w:hAnsi="GHEA Grapalat"/>
          <w:b/>
        </w:rPr>
        <w:t xml:space="preserve"> </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E84209">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84209">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w:t>
      </w:r>
      <w:r w:rsidR="00E84209">
        <w:rPr>
          <w:rFonts w:ascii="GHEA Grapalat" w:hAnsi="GHEA Grapalat"/>
          <w:spacing w:val="-6"/>
        </w:rPr>
        <w:t xml:space="preserve"> запросе котировок</w:t>
      </w:r>
      <w:r w:rsidR="00096865" w:rsidRPr="006D2DF7">
        <w:rPr>
          <w:rFonts w:ascii="GHEA Grapalat" w:hAnsi="GHEA Grapalat"/>
          <w:spacing w:val="-6"/>
        </w:rPr>
        <w:t xml:space="preserve">, проводимом под кодом </w:t>
      </w:r>
      <w:r w:rsidR="00E84209">
        <w:rPr>
          <w:rFonts w:ascii="GHEA Grapalat" w:hAnsi="GHEA Grapalat" w:cs="Sylfaen"/>
          <w:lang w:val="es-ES"/>
        </w:rPr>
        <w:t>M1HD-GHASHDzB-25/0</w:t>
      </w:r>
      <w:r w:rsidR="00E84209" w:rsidRPr="003C7493">
        <w:rPr>
          <w:rFonts w:ascii="GHEA Grapalat" w:hAnsi="GHEA Grapalat" w:cs="Sylfaen"/>
        </w:rPr>
        <w:t>1</w:t>
      </w:r>
      <w:r w:rsidR="00E84209" w:rsidRPr="006D2DF7">
        <w:rPr>
          <w:rFonts w:ascii="GHEA Grapalat" w:hAnsi="GHEA Grapalat"/>
          <w:spacing w:val="-6"/>
        </w:rPr>
        <w:t xml:space="preserve"> </w:t>
      </w:r>
      <w:r w:rsidR="00096865" w:rsidRPr="006D2DF7">
        <w:rPr>
          <w:rFonts w:ascii="GHEA Grapalat" w:hAnsi="GHEA Grapalat"/>
          <w:spacing w:val="-6"/>
        </w:rPr>
        <w:t>(далее — процедура).</w:t>
      </w:r>
    </w:p>
    <w:p w:rsidR="00E36B36" w:rsidRPr="000B2CFA" w:rsidRDefault="00096865" w:rsidP="00E36B36">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E36B36">
        <w:rPr>
          <w:rFonts w:ascii="Sylfaen" w:hAnsi="Sylfaen"/>
          <w:lang w:val="af-ZA"/>
        </w:rPr>
        <w:t xml:space="preserve">« ОШ  N 1 им. М. Маштоца  г. Масиса Араратской области РА » </w:t>
      </w:r>
      <w:r w:rsidR="00E36B36">
        <w:rPr>
          <w:rFonts w:ascii="Sylfaen" w:hAnsi="Sylfaen" w:cs="Arial"/>
          <w:lang w:val="af-ZA"/>
        </w:rPr>
        <w:t>ГНО</w:t>
      </w:r>
      <w:r w:rsidR="00E36B36" w:rsidRPr="000B2CFA" w:rsidDel="009C7298">
        <w:rPr>
          <w:rFonts w:ascii="GHEA Grapalat" w:hAnsi="GHEA Grapalat"/>
        </w:rPr>
        <w:t xml:space="preserve"> </w:t>
      </w:r>
      <w:r w:rsidR="00E36B36"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36B36" w:rsidRPr="009044F1" w:rsidRDefault="00E36B36" w:rsidP="00E36B36">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36B36" w:rsidRPr="009044F1" w:rsidRDefault="00E36B36" w:rsidP="00E36B36">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2E4BC5" w:rsidRDefault="00E36B36" w:rsidP="00E36B36">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w:t>
      </w:r>
      <w:r>
        <w:rPr>
          <w:rFonts w:ascii="GHEA Grapalat" w:hAnsi="GHEA Grapalat"/>
        </w:rPr>
        <w:t xml:space="preserve">оценочной комиссии </w:t>
      </w:r>
      <w:hyperlink r:id="rId8" w:history="1">
        <w:r w:rsidRPr="00810236">
          <w:rPr>
            <w:rStyle w:val="Hyperlink"/>
            <w:rFonts w:ascii="GHEA Grapalat" w:hAnsi="GHEA Grapalat"/>
            <w:lang w:val="en-US"/>
          </w:rPr>
          <w:t>masis</w:t>
        </w:r>
        <w:r w:rsidRPr="00810236">
          <w:rPr>
            <w:rStyle w:val="Hyperlink"/>
            <w:rFonts w:ascii="GHEA Grapalat" w:hAnsi="GHEA Grapalat"/>
          </w:rPr>
          <w:t>1@</w:t>
        </w:r>
        <w:r w:rsidRPr="00810236">
          <w:rPr>
            <w:rStyle w:val="Hyperlink"/>
            <w:rFonts w:ascii="GHEA Grapalat" w:hAnsi="GHEA Grapalat"/>
            <w:lang w:val="en-US"/>
          </w:rPr>
          <w:t>schools</w:t>
        </w:r>
        <w:r w:rsidRPr="00810236">
          <w:rPr>
            <w:rStyle w:val="Hyperlink"/>
            <w:rFonts w:ascii="GHEA Grapalat" w:hAnsi="GHEA Grapalat"/>
          </w:rPr>
          <w:t>.</w:t>
        </w:r>
        <w:r w:rsidRPr="00810236">
          <w:rPr>
            <w:rStyle w:val="Hyperlink"/>
            <w:rFonts w:ascii="GHEA Grapalat" w:hAnsi="GHEA Grapalat"/>
            <w:lang w:val="en-US"/>
          </w:rPr>
          <w:t>am</w:t>
        </w:r>
      </w:hyperlink>
      <w:r w:rsidRPr="00EA3249">
        <w:rPr>
          <w:rFonts w:ascii="GHEA Grapalat" w:hAnsi="GHEA Grapalat"/>
        </w:rPr>
        <w:t xml:space="preserve"> </w:t>
      </w:r>
      <w:r w:rsidRPr="00140812">
        <w:rPr>
          <w:rFonts w:ascii="GHEA Grapalat" w:hAnsi="GHEA Grapalat"/>
        </w:rPr>
        <w:t>.</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833ECF" w:rsidRPr="00833ECF">
        <w:rPr>
          <w:rFonts w:ascii="GHEA Grapalat" w:hAnsi="GHEA Grapalat"/>
          <w:b/>
          <w:i w:val="0"/>
          <w:sz w:val="24"/>
          <w:szCs w:val="24"/>
        </w:rPr>
        <w:t xml:space="preserve"> </w:t>
      </w:r>
      <w:r w:rsidR="00833ECF" w:rsidRPr="003C7493">
        <w:rPr>
          <w:rFonts w:ascii="GHEA Grapalat" w:hAnsi="GHEA Grapalat"/>
          <w:b/>
          <w:i w:val="0"/>
          <w:sz w:val="24"/>
          <w:szCs w:val="24"/>
        </w:rPr>
        <w:t>Работ по ремонтированию четырех классов</w:t>
      </w:r>
      <w:r w:rsidR="00833ECF">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833ECF">
        <w:rPr>
          <w:rFonts w:ascii="GHEA Grapalat" w:hAnsi="GHEA Grapalat"/>
          <w:i w:val="0"/>
          <w:sz w:val="24"/>
          <w:szCs w:val="24"/>
        </w:rPr>
        <w:t>«</w:t>
      </w:r>
      <w:r w:rsidR="00833ECF" w:rsidRPr="00CB4526">
        <w:rPr>
          <w:rFonts w:ascii="GHEA Grapalat" w:hAnsi="GHEA Grapalat"/>
          <w:i w:val="0"/>
          <w:sz w:val="24"/>
          <w:szCs w:val="24"/>
        </w:rPr>
        <w:t>ОШ  N 1 им. М. Маштоца  г. Масиса Араратской области РА » ГНО</w:t>
      </w:r>
      <w:r w:rsidR="00833ECF" w:rsidRPr="009044F1">
        <w:rPr>
          <w:rFonts w:ascii="GHEA Grapalat" w:hAnsi="GHEA Grapalat"/>
          <w:i w:val="0"/>
          <w:sz w:val="24"/>
          <w:szCs w:val="24"/>
        </w:rPr>
        <w:t xml:space="preserve">, которые сгруппированы в </w:t>
      </w:r>
      <w:r w:rsidR="00833ECF" w:rsidRPr="00833ECF">
        <w:rPr>
          <w:rFonts w:ascii="GHEA Grapalat" w:hAnsi="GHEA Grapalat"/>
          <w:i w:val="0"/>
          <w:sz w:val="24"/>
          <w:szCs w:val="24"/>
        </w:rPr>
        <w:t xml:space="preserve">1 </w:t>
      </w:r>
      <w:r w:rsidR="00833ECF" w:rsidRPr="009044F1">
        <w:rPr>
          <w:rFonts w:ascii="GHEA Grapalat" w:hAnsi="GHEA Grapalat"/>
          <w:i w:val="0"/>
          <w:sz w:val="24"/>
          <w:szCs w:val="24"/>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FC4AC0" w:rsidRPr="009044F1" w:rsidRDefault="00833ECF" w:rsidP="00FC4AC0">
            <w:pPr>
              <w:pStyle w:val="BodyTextIndent2"/>
              <w:widowControl w:val="0"/>
              <w:spacing w:after="120" w:line="240" w:lineRule="auto"/>
              <w:ind w:firstLine="0"/>
              <w:jc w:val="center"/>
              <w:rPr>
                <w:rFonts w:ascii="GHEA Grapalat" w:hAnsi="GHEA Grapalat"/>
                <w:sz w:val="24"/>
                <w:szCs w:val="24"/>
              </w:rPr>
            </w:pPr>
            <w:r>
              <w:rPr>
                <w:rFonts w:ascii="GHEA Grapalat" w:hAnsi="GHEA Grapalat"/>
                <w:sz w:val="16"/>
                <w:lang w:val="hy-AM"/>
              </w:rPr>
              <w:t>2957440</w:t>
            </w:r>
          </w:p>
        </w:tc>
        <w:tc>
          <w:tcPr>
            <w:tcW w:w="6601" w:type="dxa"/>
            <w:vAlign w:val="center"/>
          </w:tcPr>
          <w:p w:rsidR="00FC4AC0" w:rsidRPr="009044F1" w:rsidRDefault="00833ECF" w:rsidP="00B46D58">
            <w:pPr>
              <w:pStyle w:val="BodyTextIndent2"/>
              <w:widowControl w:val="0"/>
              <w:spacing w:after="120" w:line="240" w:lineRule="auto"/>
              <w:ind w:firstLine="0"/>
              <w:rPr>
                <w:rFonts w:ascii="GHEA Grapalat" w:hAnsi="GHEA Grapalat"/>
                <w:sz w:val="24"/>
                <w:szCs w:val="24"/>
                <w:u w:val="single"/>
                <w:vertAlign w:val="subscript"/>
              </w:rPr>
            </w:pPr>
            <w:r w:rsidRPr="003C7493">
              <w:rPr>
                <w:rFonts w:ascii="GHEA Grapalat" w:hAnsi="GHEA Grapalat"/>
                <w:b/>
                <w:i/>
                <w:sz w:val="24"/>
                <w:szCs w:val="24"/>
              </w:rPr>
              <w:t>Работ</w:t>
            </w:r>
            <w:r w:rsidRPr="00833ECF">
              <w:rPr>
                <w:rFonts w:ascii="GHEA Grapalat" w:hAnsi="GHEA Grapalat"/>
                <w:b/>
                <w:i/>
                <w:sz w:val="24"/>
                <w:szCs w:val="24"/>
              </w:rPr>
              <w:t>ы</w:t>
            </w:r>
            <w:r w:rsidRPr="003C7493">
              <w:rPr>
                <w:rFonts w:ascii="GHEA Grapalat" w:hAnsi="GHEA Grapalat"/>
                <w:b/>
                <w:i/>
                <w:sz w:val="24"/>
                <w:szCs w:val="24"/>
              </w:rPr>
              <w:t xml:space="preserve"> по ремонтированию четырех классов</w:t>
            </w:r>
          </w:p>
        </w:tc>
      </w:tr>
    </w:tbl>
    <w:p w:rsidR="00833ECF" w:rsidRDefault="00833ECF" w:rsidP="00833ECF">
      <w:pPr>
        <w:pStyle w:val="BodyTextIndent2"/>
        <w:spacing w:line="240" w:lineRule="auto"/>
        <w:ind w:firstLine="567"/>
        <w:jc w:val="center"/>
        <w:rPr>
          <w:rFonts w:asciiTheme="minorHAnsi" w:hAnsiTheme="minorHAnsi"/>
        </w:rPr>
      </w:pPr>
      <w:r>
        <w:rPr>
          <w:rStyle w:val="anegp0gi0b9av8jahpyh"/>
          <w:rFonts w:ascii="Cambria" w:hAnsi="Cambria" w:cs="Cambria"/>
        </w:rPr>
        <w:t>Лицензия</w:t>
      </w:r>
      <w:r>
        <w:t xml:space="preserve"> </w:t>
      </w:r>
      <w:r>
        <w:rPr>
          <w:rStyle w:val="anegp0gi0b9av8jahpyh"/>
          <w:rFonts w:ascii="Cambria" w:hAnsi="Cambria" w:cs="Cambria"/>
        </w:rPr>
        <w:t>потребуется</w:t>
      </w:r>
      <w:r>
        <w:t xml:space="preserve"> </w:t>
      </w:r>
      <w:r>
        <w:rPr>
          <w:rStyle w:val="anegp0gi0b9av8jahpyh"/>
          <w:rFonts w:ascii="Cambria" w:hAnsi="Cambria" w:cs="Cambria"/>
        </w:rPr>
        <w:t>на</w:t>
      </w:r>
      <w:r>
        <w:rPr>
          <w:rStyle w:val="anegp0gi0b9av8jahpyh"/>
        </w:rPr>
        <w:t xml:space="preserve"> </w:t>
      </w:r>
      <w:r>
        <w:rPr>
          <w:rStyle w:val="anegp0gi0b9av8jahpyh"/>
          <w:rFonts w:ascii="Cambria" w:hAnsi="Cambria" w:cs="Cambria"/>
        </w:rPr>
        <w:t>этапе</w:t>
      </w:r>
      <w:r>
        <w:t xml:space="preserve"> </w:t>
      </w:r>
      <w:r>
        <w:rPr>
          <w:rStyle w:val="anegp0gi0b9av8jahpyh"/>
          <w:rFonts w:ascii="Cambria" w:hAnsi="Cambria" w:cs="Cambria"/>
        </w:rPr>
        <w:t>заключения</w:t>
      </w:r>
      <w:r>
        <w:t xml:space="preserve"> </w:t>
      </w:r>
      <w:r>
        <w:rPr>
          <w:rStyle w:val="anegp0gi0b9av8jahpyh"/>
          <w:rFonts w:ascii="Cambria" w:hAnsi="Cambria" w:cs="Cambria"/>
        </w:rPr>
        <w:t>контракта</w:t>
      </w:r>
      <w:r>
        <w:t>:</w:t>
      </w:r>
    </w:p>
    <w:p w:rsidR="00833ECF" w:rsidRPr="00833ECF" w:rsidRDefault="00833ECF" w:rsidP="00833ECF">
      <w:pPr>
        <w:pStyle w:val="BodyTextIndent2"/>
        <w:spacing w:line="240" w:lineRule="auto"/>
        <w:ind w:firstLine="567"/>
        <w:jc w:val="center"/>
        <w:rPr>
          <w:rFonts w:asciiTheme="minorHAnsi" w:hAnsiTheme="minorHAnsi"/>
          <w:b/>
          <w:color w:val="365F91" w:themeColor="accent1" w:themeShade="BF"/>
        </w:rPr>
      </w:pPr>
    </w:p>
    <w:p w:rsidR="00833ECF" w:rsidRPr="00521AF4" w:rsidRDefault="00833ECF" w:rsidP="00833ECF">
      <w:pPr>
        <w:pStyle w:val="ListParagraph"/>
        <w:numPr>
          <w:ilvl w:val="0"/>
          <w:numId w:val="38"/>
        </w:numPr>
        <w:jc w:val="both"/>
        <w:rPr>
          <w:rFonts w:ascii="GHEA Grapalat" w:hAnsi="GHEA Grapalat" w:cs="Sylfaen"/>
          <w:b/>
          <w:bCs/>
          <w:color w:val="000000"/>
          <w:sz w:val="20"/>
          <w:szCs w:val="20"/>
          <w:lang w:val="hy-AM"/>
        </w:rPr>
      </w:pPr>
      <w:r>
        <w:rPr>
          <w:rStyle w:val="anegp0gi0b9av8jahpyh"/>
          <w:rFonts w:ascii="Cambria" w:hAnsi="Cambria" w:cs="Cambria"/>
        </w:rPr>
        <w:t>Для</w:t>
      </w:r>
      <w:r>
        <w:rPr>
          <w:rStyle w:val="anegp0gi0b9av8jahpyh"/>
        </w:rPr>
        <w:t xml:space="preserve"> </w:t>
      </w:r>
      <w:r>
        <w:rPr>
          <w:rStyle w:val="anegp0gi0b9av8jahpyh"/>
          <w:rFonts w:ascii="Cambria" w:hAnsi="Cambria" w:cs="Cambria"/>
        </w:rPr>
        <w:t>выполнения</w:t>
      </w:r>
      <w:r>
        <w:rPr>
          <w:rStyle w:val="anegp0gi0b9av8jahpyh"/>
        </w:rPr>
        <w:t xml:space="preserve"> </w:t>
      </w:r>
      <w:r>
        <w:rPr>
          <w:rStyle w:val="anegp0gi0b9av8jahpyh"/>
          <w:rFonts w:ascii="Cambria" w:hAnsi="Cambria" w:cs="Cambria"/>
        </w:rPr>
        <w:t>этой</w:t>
      </w:r>
      <w:r>
        <w:rPr>
          <w:rStyle w:val="anegp0gi0b9av8jahpyh"/>
        </w:rPr>
        <w:t xml:space="preserve"> </w:t>
      </w:r>
      <w:r>
        <w:rPr>
          <w:rStyle w:val="anegp0gi0b9av8jahpyh"/>
          <w:rFonts w:ascii="Cambria" w:hAnsi="Cambria" w:cs="Cambria"/>
        </w:rPr>
        <w:t>работы</w:t>
      </w:r>
      <w:r>
        <w:rPr>
          <w:rStyle w:val="anegp0gi0b9av8jahpyh"/>
        </w:rPr>
        <w:t xml:space="preserve"> </w:t>
      </w:r>
      <w:r>
        <w:rPr>
          <w:rStyle w:val="anegp0gi0b9av8jahpyh"/>
          <w:rFonts w:ascii="Cambria" w:hAnsi="Cambria" w:cs="Cambria"/>
        </w:rPr>
        <w:t>необходимы</w:t>
      </w:r>
      <w:r>
        <w:rPr>
          <w:rStyle w:val="anegp0gi0b9av8jahpyh"/>
        </w:rPr>
        <w:t xml:space="preserve"> </w:t>
      </w:r>
      <w:r>
        <w:rPr>
          <w:rStyle w:val="anegp0gi0b9av8jahpyh"/>
          <w:rFonts w:ascii="Cambria" w:hAnsi="Cambria" w:cs="Cambria"/>
        </w:rPr>
        <w:t>следующие</w:t>
      </w:r>
      <w:r>
        <w:t xml:space="preserve"> </w:t>
      </w:r>
      <w:r>
        <w:rPr>
          <w:rStyle w:val="anegp0gi0b9av8jahpyh"/>
          <w:rFonts w:ascii="Cambria" w:hAnsi="Cambria" w:cs="Cambria"/>
        </w:rPr>
        <w:t>лицензии</w:t>
      </w:r>
      <w:r>
        <w:t xml:space="preserve"> </w:t>
      </w:r>
      <w:r>
        <w:rPr>
          <w:rStyle w:val="anegp0gi0b9av8jahpyh"/>
          <w:rFonts w:ascii="Cambria" w:hAnsi="Cambria" w:cs="Cambria"/>
        </w:rPr>
        <w:t>и</w:t>
      </w:r>
      <w:r>
        <w:t xml:space="preserve"> </w:t>
      </w:r>
      <w:r>
        <w:rPr>
          <w:rStyle w:val="anegp0gi0b9av8jahpyh"/>
          <w:rFonts w:ascii="Cambria" w:hAnsi="Cambria" w:cs="Cambria"/>
        </w:rPr>
        <w:t>вкладыши</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833ECF" w:rsidRPr="00833ECF" w:rsidTr="00CB4526">
        <w:trPr>
          <w:jc w:val="center"/>
        </w:trPr>
        <w:tc>
          <w:tcPr>
            <w:tcW w:w="10375" w:type="dxa"/>
            <w:shd w:val="clear" w:color="auto" w:fill="auto"/>
          </w:tcPr>
          <w:p w:rsidR="00833ECF" w:rsidRPr="00A5161B" w:rsidRDefault="00833ECF" w:rsidP="00CB4526">
            <w:pPr>
              <w:jc w:val="both"/>
              <w:rPr>
                <w:rFonts w:ascii="GHEA Grapalat" w:hAnsi="GHEA Grapalat" w:cs="Sylfaen"/>
                <w:b/>
                <w:bCs/>
                <w:color w:val="000000"/>
                <w:sz w:val="20"/>
                <w:szCs w:val="20"/>
                <w:lang w:val="fr-FR"/>
              </w:rPr>
            </w:pPr>
            <w:r>
              <w:rPr>
                <w:rStyle w:val="anegp0gi0b9av8jahpyh"/>
              </w:rPr>
              <w:t>Лицензия</w:t>
            </w:r>
            <w:r>
              <w:t xml:space="preserve"> (</w:t>
            </w:r>
            <w:r>
              <w:rPr>
                <w:rStyle w:val="anegp0gi0b9av8jahpyh"/>
              </w:rPr>
              <w:t>закон РА» О лицензировании«,» О градостроительстве")</w:t>
            </w:r>
          </w:p>
        </w:tc>
      </w:tr>
      <w:tr w:rsidR="00833ECF" w:rsidRPr="00A5161B" w:rsidTr="00CB4526">
        <w:trPr>
          <w:jc w:val="center"/>
        </w:trPr>
        <w:tc>
          <w:tcPr>
            <w:tcW w:w="10375" w:type="dxa"/>
            <w:shd w:val="clear" w:color="auto" w:fill="auto"/>
          </w:tcPr>
          <w:p w:rsidR="00833ECF" w:rsidRPr="00A5161B" w:rsidRDefault="00833ECF" w:rsidP="00CB4526">
            <w:pPr>
              <w:jc w:val="both"/>
              <w:rPr>
                <w:rFonts w:ascii="GHEA Grapalat" w:hAnsi="GHEA Grapalat" w:cs="Sylfaen"/>
                <w:b/>
                <w:bCs/>
                <w:color w:val="000000"/>
                <w:sz w:val="20"/>
                <w:szCs w:val="20"/>
                <w:lang w:val="fr-FR"/>
              </w:rPr>
            </w:pPr>
            <w:r>
              <w:rPr>
                <w:rStyle w:val="anegp0gi0b9av8jahpyh"/>
              </w:rPr>
              <w:t>Реализация</w:t>
            </w:r>
            <w:r>
              <w:t xml:space="preserve"> </w:t>
            </w:r>
            <w:r>
              <w:rPr>
                <w:rStyle w:val="anegp0gi0b9av8jahpyh"/>
              </w:rPr>
              <w:t>строительства</w:t>
            </w:r>
          </w:p>
        </w:tc>
      </w:tr>
      <w:tr w:rsidR="00833ECF" w:rsidRPr="00A5161B" w:rsidTr="00CB4526">
        <w:trPr>
          <w:jc w:val="center"/>
        </w:trPr>
        <w:tc>
          <w:tcPr>
            <w:tcW w:w="10375" w:type="dxa"/>
            <w:shd w:val="clear" w:color="auto" w:fill="auto"/>
          </w:tcPr>
          <w:p w:rsidR="00833ECF" w:rsidRPr="00421D96" w:rsidRDefault="00833ECF" w:rsidP="00CB4526">
            <w:pPr>
              <w:jc w:val="both"/>
              <w:rPr>
                <w:rFonts w:ascii="GHEA Grapalat" w:hAnsi="GHEA Grapalat" w:cs="Sylfaen"/>
                <w:b/>
                <w:bCs/>
                <w:color w:val="000000"/>
                <w:sz w:val="20"/>
                <w:szCs w:val="20"/>
              </w:rPr>
            </w:pPr>
            <w:r>
              <w:rPr>
                <w:rStyle w:val="anegp0gi0b9av8jahpyh"/>
              </w:rPr>
              <w:t>● Лицензия класса 3: жилые, общественные и производственные объекты с соответствующей вкладкой.</w:t>
            </w:r>
          </w:p>
        </w:tc>
      </w:tr>
    </w:tbl>
    <w:p w:rsidR="00833ECF" w:rsidRPr="00421D96" w:rsidRDefault="00833ECF" w:rsidP="00833ECF">
      <w:pPr>
        <w:jc w:val="both"/>
        <w:rPr>
          <w:rFonts w:ascii="GHEA Grapalat" w:hAnsi="GHEA Grapalat" w:cs="Sylfaen"/>
          <w:b/>
          <w:color w:val="000000"/>
          <w:sz w:val="20"/>
          <w:szCs w:val="20"/>
        </w:rPr>
      </w:pPr>
    </w:p>
    <w:p w:rsidR="00833ECF" w:rsidRDefault="00833ECF" w:rsidP="00B46D58">
      <w:pPr>
        <w:pStyle w:val="BodyTextIndent2"/>
        <w:widowControl w:val="0"/>
        <w:spacing w:after="160" w:line="240" w:lineRule="auto"/>
        <w:ind w:firstLine="567"/>
        <w:rPr>
          <w:rFonts w:ascii="GHEA Grapalat" w:hAnsi="GHEA Grapalat"/>
          <w:sz w:val="24"/>
          <w:szCs w:val="24"/>
          <w:lang w:val="pt-BR"/>
        </w:rPr>
      </w:pPr>
      <w:r w:rsidRPr="00833ECF">
        <w:rPr>
          <w:rFonts w:ascii="GHEA Grapalat" w:hAnsi="GHEA Grapalat" w:cs="Sylfaen"/>
          <w:b/>
          <w:color w:val="000000"/>
          <w:lang w:val="pt-BR"/>
        </w:rPr>
        <w:t>• В случае возможности различного (двойного) толкования текстов объявления и / или приглашения, опубликованных на русском и армянском языках, за основу принимается текст на армянском языке:</w:t>
      </w: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332850" w:rsidRPr="00CB4526" w:rsidRDefault="00332850" w:rsidP="00332850">
      <w:pPr>
        <w:pStyle w:val="BodyTextIndent2"/>
        <w:widowControl w:val="0"/>
        <w:spacing w:after="160" w:line="240" w:lineRule="auto"/>
        <w:ind w:firstLine="0"/>
        <w:rPr>
          <w:rFonts w:ascii="GHEA Grapalat" w:hAnsi="GHEA Grapalat"/>
          <w:sz w:val="24"/>
          <w:szCs w:val="24"/>
        </w:rPr>
      </w:pPr>
      <w:r w:rsidRPr="00CB4526">
        <w:rPr>
          <w:rFonts w:ascii="GHEA Grapalat" w:hAnsi="GHEA Grapalat"/>
          <w:sz w:val="24"/>
          <w:szCs w:val="24"/>
        </w:rPr>
        <w:t>В рамках настоящей процедуры предоплата не предусмотрена.</w:t>
      </w:r>
    </w:p>
    <w:p w:rsidR="00096865" w:rsidRPr="009044F1" w:rsidRDefault="00096865" w:rsidP="00B46D58">
      <w:pPr>
        <w:widowControl w:val="0"/>
        <w:spacing w:after="160"/>
        <w:ind w:firstLine="567"/>
        <w:jc w:val="center"/>
        <w:rPr>
          <w:rFonts w:ascii="GHEA Grapalat" w:hAnsi="GHEA Grapalat" w:cs="Sylfaen"/>
          <w:i/>
        </w:rPr>
      </w:pP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w:t>
      </w:r>
      <w:r w:rsidRPr="009044F1">
        <w:rPr>
          <w:rFonts w:ascii="GHEA Grapalat" w:hAnsi="GHEA Grapalat"/>
        </w:rPr>
        <w:lastRenderedPageBreak/>
        <w:t xml:space="preserve">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 xml:space="preserve">постановления Правительства РА </w:t>
      </w:r>
      <w:r w:rsidR="00666F28">
        <w:rPr>
          <w:rFonts w:ascii="GHEA Grapalat" w:hAnsi="GHEA Grapalat"/>
        </w:rPr>
        <w:lastRenderedPageBreak/>
        <w:t>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w:t>
      </w:r>
      <w:r w:rsidRPr="009044F1">
        <w:rPr>
          <w:rFonts w:ascii="GHEA Grapalat" w:hAnsi="GHEA Grapalat"/>
          <w:color w:val="000000"/>
        </w:rPr>
        <w:lastRenderedPageBreak/>
        <w:t>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A5A1C">
        <w:rPr>
          <w:rFonts w:ascii="GHEA Grapalat" w:hAnsi="GHEA Grapalat"/>
          <w:sz w:val="24"/>
          <w:szCs w:val="24"/>
        </w:rPr>
        <w:t>запроса котировок</w:t>
      </w:r>
      <w:r w:rsidRPr="009044F1">
        <w:rPr>
          <w:rFonts w:ascii="GHEA Grapalat" w:hAnsi="GHEA Grapalat"/>
          <w:sz w:val="24"/>
          <w:szCs w:val="24"/>
        </w:rPr>
        <w:t>.</w:t>
      </w:r>
    </w:p>
    <w:p w:rsidR="00332850" w:rsidRPr="00812E17" w:rsidRDefault="00BA4929" w:rsidP="00332850">
      <w:pPr>
        <w:pStyle w:val="BodyTextIndent2"/>
        <w:widowControl w:val="0"/>
        <w:tabs>
          <w:tab w:val="left" w:pos="1134"/>
        </w:tabs>
        <w:spacing w:after="160" w:line="240" w:lineRule="auto"/>
        <w:ind w:firstLine="567"/>
        <w:rPr>
          <w:rFonts w:ascii="GHEA Grapalat" w:hAnsi="GHEA Grapalat"/>
          <w:sz w:val="22"/>
          <w:szCs w:val="22"/>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w:t>
      </w:r>
      <w:r w:rsidR="00332850" w:rsidRPr="005E37E0">
        <w:rPr>
          <w:rFonts w:ascii="GHEA Grapalat" w:hAnsi="GHEA Grapalat"/>
          <w:sz w:val="22"/>
          <w:szCs w:val="22"/>
        </w:rPr>
        <w:t>Заявки на процедуру необходимо представить в комиссию по адресу РА Араратский область г. Масис Ереванян 58  не позднее, чем 1</w:t>
      </w:r>
      <w:r w:rsidR="00332850">
        <w:rPr>
          <w:rFonts w:ascii="GHEA Grapalat" w:hAnsi="GHEA Grapalat"/>
          <w:sz w:val="22"/>
          <w:szCs w:val="22"/>
        </w:rPr>
        <w:t>2</w:t>
      </w:r>
      <w:r w:rsidR="00332850" w:rsidRPr="005E37E0">
        <w:rPr>
          <w:rFonts w:ascii="GHEA Grapalat" w:hAnsi="GHEA Grapalat"/>
          <w:sz w:val="22"/>
          <w:szCs w:val="22"/>
          <w:vertAlign w:val="superscript"/>
        </w:rPr>
        <w:t>00</w:t>
      </w:r>
      <w:r w:rsidR="00332850" w:rsidRPr="005E37E0">
        <w:rPr>
          <w:rFonts w:ascii="GHEA Grapalat" w:hAnsi="GHEA Grapalat"/>
          <w:sz w:val="22"/>
          <w:szCs w:val="22"/>
        </w:rPr>
        <w:t xml:space="preserve"> часов 7-го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332850" w:rsidRPr="005E37E0">
        <w:rPr>
          <w:rFonts w:ascii="GHEA Grapalat" w:hAnsi="GHEA Grapalat"/>
          <w:sz w:val="22"/>
          <w:szCs w:val="22"/>
        </w:rPr>
        <w:t>Асмик Ёлян</w:t>
      </w:r>
      <w:r w:rsidR="00332850">
        <w:rPr>
          <w:rFonts w:ascii="GHEA Grapalat" w:hAnsi="GHEA Grapalat"/>
          <w:sz w:val="24"/>
          <w:szCs w:val="24"/>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3"/>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5F2B18">
        <w:rPr>
          <w:rFonts w:ascii="GHEA Grapalat" w:hAnsi="GHEA Grapalat"/>
          <w:sz w:val="24"/>
          <w:szCs w:val="24"/>
        </w:rPr>
        <w:t>7</w:t>
      </w:r>
      <w:r w:rsidR="000E21F2" w:rsidRPr="009F3DC7">
        <w:rPr>
          <w:rFonts w:ascii="GHEA Grapalat" w:hAnsi="GHEA Grapalat"/>
          <w:sz w:val="24"/>
          <w:szCs w:val="24"/>
        </w:rPr>
        <w:t>-</w:t>
      </w:r>
      <w:r w:rsidR="005F2B18">
        <w:rPr>
          <w:rFonts w:ascii="GHEA Grapalat" w:hAnsi="GHEA Grapalat"/>
          <w:sz w:val="24"/>
          <w:szCs w:val="24"/>
        </w:rPr>
        <w:t>о</w:t>
      </w:r>
      <w:r w:rsidR="000E21F2" w:rsidRPr="009F3DC7">
        <w:rPr>
          <w:rFonts w:ascii="GHEA Grapalat" w:hAnsi="GHEA Grapalat"/>
          <w:sz w:val="24"/>
          <w:szCs w:val="24"/>
        </w:rPr>
        <w:t xml:space="preserve">й день в </w:t>
      </w:r>
      <w:r w:rsidR="005F2B18">
        <w:rPr>
          <w:rFonts w:ascii="GHEA Grapalat" w:hAnsi="GHEA Grapalat"/>
          <w:sz w:val="24"/>
          <w:szCs w:val="24"/>
        </w:rPr>
        <w:t>12</w:t>
      </w:r>
      <w:r w:rsidR="005F2B18" w:rsidRPr="005F2B18">
        <w:rPr>
          <w:rFonts w:ascii="GHEA Grapalat" w:hAnsi="GHEA Grapalat"/>
          <w:sz w:val="24"/>
          <w:szCs w:val="24"/>
          <w:vertAlign w:val="superscript"/>
        </w:rPr>
        <w:t>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w:t>
      </w:r>
      <w:r w:rsidR="005F2B18">
        <w:rPr>
          <w:rFonts w:ascii="GHEA Grapalat" w:hAnsi="GHEA Grapalat"/>
          <w:i w:val="0"/>
          <w:sz w:val="24"/>
          <w:szCs w:val="24"/>
        </w:rPr>
        <w:t>я с драмом Республики Армения</w:t>
      </w:r>
      <w:r w:rsidRPr="009044F1">
        <w:rPr>
          <w:rFonts w:ascii="GHEA Grapalat" w:hAnsi="GHEA Grapalat"/>
          <w:i w:val="0"/>
          <w:sz w:val="24"/>
          <w:szCs w:val="24"/>
        </w:rPr>
        <w:t xml:space="preserve"> </w:t>
      </w:r>
      <w:r w:rsidR="005F2B18" w:rsidRPr="00812E17">
        <w:rPr>
          <w:rFonts w:ascii="GHEA Grapalat" w:hAnsi="GHEA Grapalat"/>
          <w:i w:val="0"/>
          <w:sz w:val="24"/>
          <w:szCs w:val="24"/>
        </w:rPr>
        <w:t>по курсу установленному ЦБ РА на день открытии заявки</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w:t>
      </w:r>
      <w:r w:rsidRPr="009775E8">
        <w:rPr>
          <w:rFonts w:ascii="GHEA Grapalat" w:hAnsi="GHEA Grapalat"/>
          <w:sz w:val="24"/>
          <w:szCs w:val="24"/>
        </w:rPr>
        <w:lastRenderedPageBreak/>
        <w:t xml:space="preserve">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 xml:space="preserve">Член или секретарь комиссии не может участвовать в работе комиссии, </w:t>
      </w:r>
      <w:r w:rsidR="0005196C" w:rsidRPr="00CE18BF">
        <w:rPr>
          <w:rFonts w:ascii="GHEA Grapalat" w:hAnsi="GHEA Grapalat"/>
          <w:sz w:val="24"/>
          <w:szCs w:val="24"/>
        </w:rPr>
        <w:lastRenderedPageBreak/>
        <w:t>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w:t>
      </w:r>
      <w:r w:rsidR="00875295" w:rsidRPr="00110330">
        <w:rPr>
          <w:rFonts w:ascii="GHEA Grapalat" w:hAnsi="GHEA Grapalat"/>
        </w:rPr>
        <w:lastRenderedPageBreak/>
        <w:t>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1"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w:t>
      </w:r>
      <w:r w:rsidRPr="009044F1">
        <w:rPr>
          <w:rFonts w:ascii="GHEA Grapalat" w:hAnsi="GHEA Grapalat"/>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 xml:space="preserve">а в случае, если </w:t>
      </w:r>
      <w:r w:rsidR="00A65116" w:rsidRPr="00106011">
        <w:rPr>
          <w:rFonts w:ascii="GHEA Grapalat" w:hAnsi="GHEA Grapalat"/>
        </w:rPr>
        <w:lastRenderedPageBreak/>
        <w:t>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w:t>
      </w:r>
      <w:r w:rsidR="005F2B18">
        <w:rPr>
          <w:rFonts w:ascii="GHEA Grapalat" w:hAnsi="GHEA Grapalat"/>
        </w:rPr>
        <w:t>ложение 4.2) или наличных денег</w:t>
      </w:r>
      <w:r w:rsidR="008A3CE7" w:rsidRPr="003B6812">
        <w:rPr>
          <w:rFonts w:ascii="GHEA Grapalat" w:hAnsi="GHEA Grapalat"/>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Обеспечение квалификации возвращается предъявителю в течение пяти рабочих дней, следующих за полным принятием заказчиком результата выполнения </w:t>
      </w:r>
      <w:r w:rsidRPr="00CE31A0">
        <w:rPr>
          <w:rFonts w:ascii="GHEA Grapalat" w:hAnsi="GHEA Grapalat"/>
        </w:rPr>
        <w:lastRenderedPageBreak/>
        <w:t>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A04215" w:rsidRPr="00A04215">
        <w:rPr>
          <w:rFonts w:ascii="GHEA Grapalat" w:hAnsi="GHEA Grapalat"/>
        </w:rPr>
        <w:t xml:space="preserve">соглашения о неустойке (приложение 5. 1) </w:t>
      </w:r>
      <w:r w:rsidR="00375E5E">
        <w:rPr>
          <w:rFonts w:ascii="GHEA Grapalat" w:hAnsi="GHEA Grapalat"/>
        </w:rPr>
        <w:t>или наличных денег</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A04215">
        <w:rPr>
          <w:rFonts w:ascii="GHEA Grapalat" w:hAnsi="GHEA Grapalat"/>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w:t>
      </w:r>
      <w:r w:rsidR="0076763C" w:rsidRPr="009044F1">
        <w:rPr>
          <w:rFonts w:ascii="GHEA Grapalat" w:hAnsi="GHEA Grapalat"/>
        </w:rPr>
        <w:lastRenderedPageBreak/>
        <w:t>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2"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3"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w:t>
      </w:r>
      <w:r w:rsidRPr="009044F1">
        <w:rPr>
          <w:rFonts w:ascii="GHEA Grapalat" w:hAnsi="GHEA Grapalat"/>
        </w:rPr>
        <w:lastRenderedPageBreak/>
        <w:t>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7A5A1C" w:rsidRPr="00A406D0" w:rsidRDefault="007A5A1C" w:rsidP="007A5A1C">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w:t>
      </w:r>
      <w:r w:rsidRPr="00A406D0">
        <w:rPr>
          <w:rFonts w:ascii="GHEA Grapalat" w:hAnsi="GHEA Grapalat"/>
          <w:b/>
        </w:rPr>
        <w:t>КИ</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4" w:author="Vardan" w:date="2020-06-03T18:32:00Z">
        <w:r w:rsidR="002C0665" w:rsidDel="00C14716">
          <w:rPr>
            <w:rFonts w:ascii="GHEA Grapalat" w:hAnsi="GHEA Grapalat"/>
          </w:rPr>
          <w:delText>,</w:delText>
        </w:r>
      </w:del>
      <w:ins w:id="5"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w:t>
      </w:r>
      <w:r w:rsidRPr="009044F1">
        <w:rPr>
          <w:rFonts w:ascii="GHEA Grapalat" w:hAnsi="GHEA Grapalat"/>
        </w:rPr>
        <w:lastRenderedPageBreak/>
        <w:t>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FootnoteReference"/>
          <w:rFonts w:ascii="GHEA Grapalat" w:hAnsi="GHEA Grapalat"/>
        </w:rPr>
        <w:footnoteReference w:customMarkFollows="1" w:id="6"/>
        <w:t>17</w:t>
      </w:r>
      <w:r w:rsidR="00F27A50" w:rsidRPr="00A56AF7">
        <w:rPr>
          <w:rFonts w:ascii="GHEA Grapalat" w:hAnsi="GHEA Grapalat"/>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w:t>
      </w:r>
      <w:r w:rsidR="007A5A1C">
        <w:rPr>
          <w:rFonts w:ascii="GHEA Grapalat" w:hAnsi="GHEA Grapalat"/>
        </w:rPr>
        <w:t xml:space="preserve"> в </w:t>
      </w:r>
      <w:r w:rsidR="007A5A1C" w:rsidRPr="007A5A1C">
        <w:rPr>
          <w:rFonts w:ascii="GHEA Grapalat" w:hAnsi="GHEA Grapalat"/>
          <w:color w:val="FF0000"/>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lastRenderedPageBreak/>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6" w:author="Inesa Kocharyan" w:date="2024-02-12T14:54:00Z"/>
          <w:rFonts w:ascii="GHEA Grapalat" w:hAnsi="GHEA Grapalat"/>
          <w:b/>
        </w:rPr>
      </w:pPr>
      <w:ins w:id="7"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A5A1C" w:rsidRPr="007A5A1C" w:rsidRDefault="007A5A1C" w:rsidP="007A5A1C">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Pr="00042482">
        <w:rPr>
          <w:rFonts w:ascii="GHEA Grapalat" w:hAnsi="GHEA Grapalat"/>
          <w:b/>
          <w:sz w:val="24"/>
          <w:szCs w:val="24"/>
        </w:rPr>
        <w:br/>
      </w:r>
      <w:r w:rsidRPr="00374F4A">
        <w:rPr>
          <w:rFonts w:ascii="GHEA Grapalat" w:hAnsi="GHEA Grapalat"/>
          <w:b/>
          <w:sz w:val="24"/>
          <w:szCs w:val="24"/>
        </w:rPr>
        <w:t xml:space="preserve">под кодом </w:t>
      </w:r>
      <w:r>
        <w:rPr>
          <w:rFonts w:ascii="GHEA Grapalat" w:hAnsi="GHEA Grapalat"/>
          <w:b/>
          <w:sz w:val="24"/>
          <w:szCs w:val="24"/>
        </w:rPr>
        <w:t>M1HD-GHA</w:t>
      </w:r>
      <w:r>
        <w:rPr>
          <w:rFonts w:ascii="GHEA Grapalat" w:hAnsi="GHEA Grapalat"/>
          <w:b/>
          <w:sz w:val="24"/>
          <w:szCs w:val="24"/>
          <w:lang w:val="en-US"/>
        </w:rPr>
        <w:t>SH</w:t>
      </w:r>
      <w:r>
        <w:rPr>
          <w:rFonts w:ascii="GHEA Grapalat" w:hAnsi="GHEA Grapalat"/>
          <w:b/>
          <w:sz w:val="24"/>
          <w:szCs w:val="24"/>
        </w:rPr>
        <w:t>DzB-2</w:t>
      </w:r>
      <w:r w:rsidRPr="007A5A1C">
        <w:rPr>
          <w:rFonts w:ascii="GHEA Grapalat" w:hAnsi="GHEA Grapalat"/>
          <w:b/>
          <w:sz w:val="24"/>
          <w:szCs w:val="24"/>
        </w:rPr>
        <w:t>5</w:t>
      </w:r>
      <w:r>
        <w:rPr>
          <w:rFonts w:ascii="GHEA Grapalat" w:hAnsi="GHEA Grapalat"/>
          <w:b/>
          <w:sz w:val="24"/>
          <w:szCs w:val="24"/>
        </w:rPr>
        <w:t>/0</w:t>
      </w:r>
      <w:r w:rsidRPr="007A5A1C">
        <w:rPr>
          <w:rFonts w:ascii="GHEA Grapalat" w:hAnsi="GHEA Grapalat"/>
          <w:b/>
          <w:sz w:val="24"/>
          <w:szCs w:val="24"/>
        </w:rPr>
        <w:t>1</w:t>
      </w:r>
    </w:p>
    <w:p w:rsidR="007A5A1C" w:rsidRPr="00374F4A" w:rsidRDefault="007A5A1C" w:rsidP="007A5A1C">
      <w:pPr>
        <w:widowControl w:val="0"/>
        <w:spacing w:after="120"/>
        <w:jc w:val="center"/>
        <w:rPr>
          <w:rFonts w:ascii="GHEA Grapalat" w:hAnsi="GHEA Grapalat" w:cs="Sylfaen"/>
          <w:b/>
        </w:rPr>
      </w:pPr>
    </w:p>
    <w:p w:rsidR="007A5A1C" w:rsidRPr="00374F4A" w:rsidRDefault="007A5A1C" w:rsidP="007A5A1C">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7A5A1C" w:rsidRPr="00374F4A" w:rsidRDefault="007A5A1C" w:rsidP="007A5A1C">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sz w:val="24"/>
          <w:szCs w:val="24"/>
        </w:rPr>
        <w:t>запро</w:t>
      </w:r>
      <w:r w:rsidRPr="00042482">
        <w:rPr>
          <w:rFonts w:ascii="GHEA Grapalat" w:hAnsi="GHEA Grapalat"/>
          <w:sz w:val="24"/>
          <w:szCs w:val="24"/>
        </w:rPr>
        <w:t>с котировки</w:t>
      </w:r>
      <w:r w:rsidRPr="00374F4A" w:rsidDel="003013ED">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7A5A1C" w:rsidRDefault="007A5A1C" w:rsidP="007A5A1C">
      <w:pPr>
        <w:jc w:val="both"/>
        <w:rPr>
          <w:rFonts w:ascii="GHEA Grapalat" w:hAnsi="GHEA Grapalat" w:cs="Sylfaen"/>
        </w:rPr>
      </w:pPr>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Pr>
          <w:rFonts w:ascii="GHEA Grapalat" w:hAnsi="GHEA Grapalat"/>
          <w:b/>
        </w:rPr>
        <w:t>M1HD-GHA</w:t>
      </w:r>
      <w:r>
        <w:rPr>
          <w:rFonts w:ascii="GHEA Grapalat" w:hAnsi="GHEA Grapalat"/>
          <w:b/>
          <w:lang w:val="en-US"/>
        </w:rPr>
        <w:t>SH</w:t>
      </w:r>
      <w:r>
        <w:rPr>
          <w:rFonts w:ascii="GHEA Grapalat" w:hAnsi="GHEA Grapalat"/>
          <w:b/>
        </w:rPr>
        <w:t>DzB-2</w:t>
      </w:r>
      <w:r w:rsidRPr="007A5A1C">
        <w:rPr>
          <w:rFonts w:ascii="GHEA Grapalat" w:hAnsi="GHEA Grapalat"/>
          <w:b/>
        </w:rPr>
        <w:t>5</w:t>
      </w:r>
      <w:r>
        <w:rPr>
          <w:rFonts w:ascii="GHEA Grapalat" w:hAnsi="GHEA Grapalat"/>
          <w:b/>
        </w:rPr>
        <w:t>/0</w:t>
      </w:r>
      <w:r w:rsidRPr="007A5A1C">
        <w:rPr>
          <w:rFonts w:ascii="GHEA Grapalat" w:hAnsi="GHEA Grapalat"/>
          <w:b/>
        </w:rPr>
        <w:t>1</w:t>
      </w:r>
      <w:r w:rsidRPr="007A5A1C">
        <w:rPr>
          <w:rFonts w:ascii="GHEA Grapalat" w:hAnsi="GHEA Grapalat" w:cs="Sylfaen"/>
        </w:rPr>
        <w:t xml:space="preserve">  </w:t>
      </w:r>
      <w:r>
        <w:rPr>
          <w:rFonts w:ascii="GHEA Grapalat" w:hAnsi="GHEA Grapalat"/>
        </w:rPr>
        <w:t>запроса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7A5A1C">
        <w:rPr>
          <w:rFonts w:ascii="GHEA Grapalat" w:hAnsi="GHEA Grapalat"/>
        </w:rPr>
        <w:t>запроса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7A5A1C">
        <w:rPr>
          <w:rFonts w:ascii="GHEA Grapalat" w:hAnsi="GHEA Grapalat"/>
          <w:b/>
        </w:rPr>
        <w:t>M1HD-GHA</w:t>
      </w:r>
      <w:r w:rsidR="007A5A1C">
        <w:rPr>
          <w:rFonts w:ascii="GHEA Grapalat" w:hAnsi="GHEA Grapalat"/>
          <w:b/>
          <w:lang w:val="en-US"/>
        </w:rPr>
        <w:t>SH</w:t>
      </w:r>
      <w:r w:rsidR="007A5A1C">
        <w:rPr>
          <w:rFonts w:ascii="GHEA Grapalat" w:hAnsi="GHEA Grapalat"/>
          <w:b/>
        </w:rPr>
        <w:t>DzB-2</w:t>
      </w:r>
      <w:r w:rsidR="007A5A1C" w:rsidRPr="007A5A1C">
        <w:rPr>
          <w:rFonts w:ascii="GHEA Grapalat" w:hAnsi="GHEA Grapalat"/>
          <w:b/>
        </w:rPr>
        <w:t>5</w:t>
      </w:r>
      <w:r w:rsidR="007A5A1C">
        <w:rPr>
          <w:rFonts w:ascii="GHEA Grapalat" w:hAnsi="GHEA Grapalat"/>
          <w:b/>
        </w:rPr>
        <w:t>/0</w:t>
      </w:r>
      <w:r w:rsidR="007A5A1C" w:rsidRPr="007A5A1C">
        <w:rPr>
          <w:rFonts w:ascii="GHEA Grapalat" w:hAnsi="GHEA Grapalat"/>
          <w:b/>
        </w:rPr>
        <w:t>1</w:t>
      </w:r>
      <w:r w:rsidRPr="00AD67F0">
        <w:rPr>
          <w:rFonts w:ascii="GHEA Grapalat" w:hAnsi="GHEA Grapalat"/>
        </w:rPr>
        <w:t>,</w:t>
      </w:r>
      <w:r w:rsidR="007D4FF7">
        <w:rPr>
          <w:rFonts w:ascii="GHEA Grapalat" w:hAnsi="GHEA Grapalat"/>
        </w:rPr>
        <w:t xml:space="preserve">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lastRenderedPageBreak/>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7A5A1C">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7A5A1C" w:rsidRPr="007A5A1C">
        <w:rPr>
          <w:rFonts w:ascii="GHEA Grapalat" w:hAnsi="GHEA Grapalat"/>
        </w:rPr>
        <w:t xml:space="preserve">запроса котировок  </w:t>
      </w:r>
      <w:r w:rsidRPr="00DE3244">
        <w:rPr>
          <w:rFonts w:ascii="GHEA Grapalat" w:hAnsi="GHEA Grapalat"/>
        </w:rPr>
        <w:t xml:space="preserve">под кодом </w:t>
      </w:r>
      <w:r w:rsidR="007A5A1C">
        <w:rPr>
          <w:rFonts w:ascii="GHEA Grapalat" w:hAnsi="GHEA Grapalat"/>
          <w:b/>
        </w:rPr>
        <w:t>M1HD-GHA</w:t>
      </w:r>
      <w:r w:rsidR="007A5A1C">
        <w:rPr>
          <w:rFonts w:ascii="GHEA Grapalat" w:hAnsi="GHEA Grapalat"/>
          <w:b/>
          <w:lang w:val="en-US"/>
        </w:rPr>
        <w:t>SH</w:t>
      </w:r>
      <w:r w:rsidR="007A5A1C">
        <w:rPr>
          <w:rFonts w:ascii="GHEA Grapalat" w:hAnsi="GHEA Grapalat"/>
          <w:b/>
        </w:rPr>
        <w:t>DzB-2</w:t>
      </w:r>
      <w:r w:rsidR="007A5A1C" w:rsidRPr="007A5A1C">
        <w:rPr>
          <w:rFonts w:ascii="GHEA Grapalat" w:hAnsi="GHEA Grapalat"/>
          <w:b/>
        </w:rPr>
        <w:t>5</w:t>
      </w:r>
      <w:r w:rsidR="007A5A1C">
        <w:rPr>
          <w:rFonts w:ascii="GHEA Grapalat" w:hAnsi="GHEA Grapalat"/>
          <w:b/>
        </w:rPr>
        <w:t>/0</w:t>
      </w:r>
      <w:r w:rsidR="007A5A1C" w:rsidRPr="007A5A1C">
        <w:rPr>
          <w:rFonts w:ascii="GHEA Grapalat" w:hAnsi="GHEA Grapalat"/>
          <w:b/>
        </w:rPr>
        <w:t>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A5A1C">
        <w:rPr>
          <w:rFonts w:ascii="GHEA Grapalat" w:hAnsi="GHEA Grapalat"/>
        </w:rPr>
        <w:t>запроса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7"/>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8" w:author="Inesa Kocharyan" w:date="2024-02-09T17:00:00Z"/>
          <w:rFonts w:ascii="GHEA Grapalat" w:hAnsi="GHEA Grapalat"/>
        </w:rPr>
      </w:pPr>
    </w:p>
    <w:p w:rsidR="00923711" w:rsidDel="00DB151B" w:rsidRDefault="00923711">
      <w:pPr>
        <w:rPr>
          <w:del w:id="9" w:author="Inesa Kocharyan" w:date="2024-02-09T17:00:00Z"/>
          <w:rFonts w:ascii="GHEA Grapalat" w:hAnsi="GHEA Grapalat"/>
        </w:rPr>
      </w:pPr>
    </w:p>
    <w:p w:rsidR="00110534" w:rsidRDefault="00F36AD3" w:rsidP="00B46D58">
      <w:pPr>
        <w:jc w:val="both"/>
        <w:rPr>
          <w:rFonts w:ascii="GHEA Grapalat" w:hAnsi="GHEA Grapalat"/>
        </w:rPr>
      </w:pPr>
      <w:del w:id="10"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8"/>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7A5A1C" w:rsidRPr="007A5A1C" w:rsidRDefault="007A5A1C" w:rsidP="007A5A1C">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Pr="00042482">
        <w:rPr>
          <w:rFonts w:ascii="GHEA Grapalat" w:hAnsi="GHEA Grapalat"/>
          <w:b/>
          <w:sz w:val="24"/>
          <w:szCs w:val="24"/>
        </w:rPr>
        <w:br/>
      </w:r>
      <w:r w:rsidRPr="00374F4A">
        <w:rPr>
          <w:rFonts w:ascii="GHEA Grapalat" w:hAnsi="GHEA Grapalat"/>
          <w:b/>
          <w:sz w:val="24"/>
          <w:szCs w:val="24"/>
        </w:rPr>
        <w:t xml:space="preserve">под кодом </w:t>
      </w:r>
      <w:r>
        <w:rPr>
          <w:rFonts w:ascii="GHEA Grapalat" w:hAnsi="GHEA Grapalat"/>
          <w:b/>
          <w:sz w:val="24"/>
          <w:szCs w:val="24"/>
        </w:rPr>
        <w:t>M1HD-GHA</w:t>
      </w:r>
      <w:r>
        <w:rPr>
          <w:rFonts w:ascii="GHEA Grapalat" w:hAnsi="GHEA Grapalat"/>
          <w:b/>
          <w:sz w:val="24"/>
          <w:szCs w:val="24"/>
          <w:lang w:val="en-US"/>
        </w:rPr>
        <w:t>SH</w:t>
      </w:r>
      <w:r>
        <w:rPr>
          <w:rFonts w:ascii="GHEA Grapalat" w:hAnsi="GHEA Grapalat"/>
          <w:b/>
          <w:sz w:val="24"/>
          <w:szCs w:val="24"/>
        </w:rPr>
        <w:t>DzB-2</w:t>
      </w:r>
      <w:r w:rsidRPr="007A5A1C">
        <w:rPr>
          <w:rFonts w:ascii="GHEA Grapalat" w:hAnsi="GHEA Grapalat"/>
          <w:b/>
          <w:sz w:val="24"/>
          <w:szCs w:val="24"/>
        </w:rPr>
        <w:t>5</w:t>
      </w:r>
      <w:r>
        <w:rPr>
          <w:rFonts w:ascii="GHEA Grapalat" w:hAnsi="GHEA Grapalat"/>
          <w:b/>
          <w:sz w:val="24"/>
          <w:szCs w:val="24"/>
        </w:rPr>
        <w:t>/0</w:t>
      </w:r>
      <w:r w:rsidRPr="007A5A1C">
        <w:rPr>
          <w:rFonts w:ascii="GHEA Grapalat" w:hAnsi="GHEA Grapalat"/>
          <w:b/>
          <w:sz w:val="24"/>
          <w:szCs w:val="24"/>
        </w:rPr>
        <w:t>1</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1"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w:t>
      </w:r>
      <w:r w:rsidR="007A5A1C">
        <w:rPr>
          <w:rFonts w:ascii="GHEA Grapalat" w:hAnsi="GHEA Grapalat"/>
        </w:rPr>
        <w:t>запроса котировок</w:t>
      </w:r>
      <w:r w:rsidRPr="009044F1">
        <w:rPr>
          <w:rFonts w:ascii="GHEA Grapalat" w:hAnsi="GHEA Grapalat"/>
        </w:rPr>
        <w:t xml:space="preserve">под кодом </w:t>
      </w:r>
      <w:r w:rsidR="007A5A1C">
        <w:rPr>
          <w:rFonts w:ascii="GHEA Grapalat" w:hAnsi="GHEA Grapalat"/>
        </w:rPr>
        <w:t>M1HD-GHASHDzB-25/01</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7A5A1C">
        <w:rPr>
          <w:rFonts w:ascii="GHEA Grapalat" w:hAnsi="GHEA Grapalat"/>
          <w:b/>
        </w:rPr>
        <w:t>запроса котировок</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7A5A1C">
        <w:rPr>
          <w:rFonts w:ascii="GHEA Grapalat" w:hAnsi="GHEA Grapalat"/>
          <w:b/>
          <w:sz w:val="24"/>
          <w:szCs w:val="24"/>
        </w:rPr>
        <w:t>M1HD-GHA</w:t>
      </w:r>
      <w:r w:rsidR="007A5A1C">
        <w:rPr>
          <w:rFonts w:ascii="GHEA Grapalat" w:hAnsi="GHEA Grapalat"/>
          <w:b/>
          <w:sz w:val="24"/>
          <w:szCs w:val="24"/>
          <w:lang w:val="en-US"/>
        </w:rPr>
        <w:t>SH</w:t>
      </w:r>
      <w:r w:rsidR="007A5A1C">
        <w:rPr>
          <w:rFonts w:ascii="GHEA Grapalat" w:hAnsi="GHEA Grapalat"/>
          <w:b/>
          <w:sz w:val="24"/>
          <w:szCs w:val="24"/>
        </w:rPr>
        <w:t>DzB-2</w:t>
      </w:r>
      <w:r w:rsidR="007A5A1C" w:rsidRPr="007A5A1C">
        <w:rPr>
          <w:rFonts w:ascii="GHEA Grapalat" w:hAnsi="GHEA Grapalat"/>
          <w:b/>
          <w:sz w:val="24"/>
          <w:szCs w:val="24"/>
        </w:rPr>
        <w:t>5</w:t>
      </w:r>
      <w:r w:rsidR="007A5A1C">
        <w:rPr>
          <w:rFonts w:ascii="GHEA Grapalat" w:hAnsi="GHEA Grapalat"/>
          <w:b/>
          <w:sz w:val="24"/>
          <w:szCs w:val="24"/>
        </w:rPr>
        <w:t>/0</w:t>
      </w:r>
      <w:r w:rsidR="007A5A1C" w:rsidRPr="007A5A1C">
        <w:rPr>
          <w:rFonts w:ascii="GHEA Grapalat" w:hAnsi="GHEA Grapalat"/>
          <w:b/>
          <w:sz w:val="24"/>
          <w:szCs w:val="24"/>
        </w:rPr>
        <w:t>1</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983E8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983E8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983E8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983E8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983E8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983E8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983E8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983E8C"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20899" w:rsidRPr="00B23852" w:rsidRDefault="00983E8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983E8C"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983E8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983E8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w:t>
      </w:r>
      <w:r w:rsidRPr="00092E73">
        <w:rPr>
          <w:rFonts w:ascii="GHEA Grapalat" w:hAnsi="GHEA Grapalat"/>
        </w:rPr>
        <w:lastRenderedPageBreak/>
        <w:t>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w:t>
      </w:r>
      <w:r w:rsidRPr="00092E73">
        <w:rPr>
          <w:rFonts w:ascii="GHEA Grapalat" w:hAnsi="GHEA Grapalat"/>
        </w:rPr>
        <w:lastRenderedPageBreak/>
        <w:t xml:space="preserve">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w:t>
      </w:r>
      <w:r w:rsidRPr="00092E73">
        <w:rPr>
          <w:rFonts w:ascii="GHEA Grapalat" w:hAnsi="GHEA Grapalat"/>
        </w:rPr>
        <w:lastRenderedPageBreak/>
        <w:t>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A5A1C">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A5A1C">
        <w:rPr>
          <w:rFonts w:ascii="GHEA Grapalat" w:hAnsi="GHEA Grapalat"/>
          <w:b/>
          <w:sz w:val="24"/>
          <w:szCs w:val="24"/>
        </w:rPr>
        <w:t>M1HD-GHASHDzB-25/01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A5A1C">
        <w:rPr>
          <w:rFonts w:ascii="GHEA Grapalat" w:hAnsi="GHEA Grapalat"/>
          <w:spacing w:val="-6"/>
        </w:rPr>
        <w:t>запроса котировок</w:t>
      </w:r>
      <w:r w:rsidRPr="005744FC">
        <w:rPr>
          <w:rFonts w:ascii="GHEA Grapalat" w:hAnsi="GHEA Grapalat"/>
          <w:spacing w:val="-6"/>
        </w:rPr>
        <w:t xml:space="preserve"> под кодом </w:t>
      </w:r>
      <w:r w:rsidR="007A5A1C">
        <w:rPr>
          <w:rFonts w:ascii="GHEA Grapalat" w:hAnsi="GHEA Grapalat"/>
          <w:spacing w:val="-6"/>
        </w:rPr>
        <w:t>M1HD-GHASHDzB-25/01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7A5A1C">
        <w:rPr>
          <w:rFonts w:ascii="GHEA Grapalat" w:hAnsi="GHEA Grapalat"/>
          <w:i/>
          <w:sz w:val="22"/>
          <w:szCs w:val="22"/>
        </w:rPr>
        <w:t>запроса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7A5A1C">
        <w:rPr>
          <w:rFonts w:ascii="GHEA Grapalat" w:hAnsi="GHEA Grapalat"/>
          <w:i/>
          <w:sz w:val="22"/>
          <w:szCs w:val="22"/>
        </w:rPr>
        <w:t>M1HD-GHASHDzB-25/01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B932B8" w:rsidRPr="00B138F3" w:rsidTr="00B932B8">
        <w:tc>
          <w:tcPr>
            <w:tcW w:w="4786" w:type="dxa"/>
          </w:tcPr>
          <w:p w:rsidR="003D2FE2" w:rsidRPr="00B138F3" w:rsidRDefault="003D2FE2" w:rsidP="008F3092">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8F3092">
              <w:rPr>
                <w:rFonts w:ascii="GHEA Grapalat" w:hAnsi="GHEA Grapalat"/>
                <w:sz w:val="22"/>
                <w:szCs w:val="22"/>
              </w:rPr>
              <w:t>Масис</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8F3092" w:rsidRDefault="003D2FE2" w:rsidP="008F309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F3092" w:rsidRPr="0033354F">
        <w:rPr>
          <w:rFonts w:ascii="Sylfaen" w:hAnsi="Sylfaen"/>
          <w:i/>
          <w:lang w:val="af-ZA"/>
        </w:rPr>
        <w:t>«ОШ  N 1</w:t>
      </w:r>
      <w:r w:rsidR="008F3092">
        <w:rPr>
          <w:rFonts w:ascii="Sylfaen" w:hAnsi="Sylfaen"/>
          <w:i/>
          <w:lang w:val="af-ZA"/>
        </w:rPr>
        <w:t xml:space="preserve"> </w:t>
      </w:r>
      <w:r w:rsidR="008F3092" w:rsidRPr="0033354F">
        <w:rPr>
          <w:rFonts w:ascii="Sylfaen" w:hAnsi="Sylfaen"/>
          <w:i/>
          <w:lang w:val="af-ZA"/>
        </w:rPr>
        <w:t xml:space="preserve"> им. М. Маштоца  г. </w:t>
      </w:r>
      <w:r w:rsidR="008F3092">
        <w:rPr>
          <w:rFonts w:ascii="Sylfaen" w:hAnsi="Sylfaen"/>
          <w:i/>
          <w:lang w:val="af-ZA"/>
        </w:rPr>
        <w:t xml:space="preserve"> </w:t>
      </w:r>
      <w:r w:rsidR="008F3092" w:rsidRPr="0033354F">
        <w:rPr>
          <w:rFonts w:ascii="Sylfaen" w:hAnsi="Sylfaen"/>
          <w:i/>
          <w:lang w:val="af-ZA"/>
        </w:rPr>
        <w:t xml:space="preserve">Масиса </w:t>
      </w:r>
      <w:r w:rsidR="008F3092">
        <w:rPr>
          <w:rFonts w:ascii="Sylfaen" w:hAnsi="Sylfaen"/>
          <w:i/>
          <w:lang w:val="af-ZA"/>
        </w:rPr>
        <w:t xml:space="preserve"> </w:t>
      </w:r>
      <w:r w:rsidR="008F3092" w:rsidRPr="0033354F">
        <w:rPr>
          <w:rFonts w:ascii="Sylfaen" w:hAnsi="Sylfaen"/>
          <w:i/>
          <w:lang w:val="af-ZA"/>
        </w:rPr>
        <w:t xml:space="preserve">Араратской </w:t>
      </w:r>
      <w:r w:rsidR="008F3092">
        <w:rPr>
          <w:rFonts w:ascii="Sylfaen" w:hAnsi="Sylfaen"/>
          <w:i/>
          <w:lang w:val="af-ZA"/>
        </w:rPr>
        <w:t xml:space="preserve"> </w:t>
      </w:r>
      <w:r w:rsidR="008F3092" w:rsidRPr="0033354F">
        <w:rPr>
          <w:rFonts w:ascii="Sylfaen" w:hAnsi="Sylfaen"/>
          <w:i/>
          <w:lang w:val="af-ZA"/>
        </w:rPr>
        <w:t xml:space="preserve">области РА» </w:t>
      </w:r>
      <w:r w:rsidR="008F3092" w:rsidRPr="0033354F">
        <w:rPr>
          <w:rFonts w:ascii="Sylfaen" w:hAnsi="Sylfaen" w:cs="Arial"/>
          <w:i/>
          <w:lang w:val="af-ZA"/>
        </w:rPr>
        <w:t>ГНО</w:t>
      </w:r>
      <w:r w:rsidR="008F3092">
        <w:rPr>
          <w:rFonts w:ascii="Sylfaen" w:hAnsi="Sylfaen" w:cs="Arial"/>
          <w:i/>
          <w:lang w:val="af-ZA"/>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8F3092">
        <w:rPr>
          <w:rFonts w:ascii="GHEA Grapalat" w:hAnsi="GHEA Grapalat"/>
          <w:i/>
          <w:sz w:val="22"/>
          <w:szCs w:val="22"/>
        </w:rPr>
        <w:t>M1HD-GHASHDzB-25/01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F309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8F3092" w:rsidRDefault="008F3092" w:rsidP="008F3092">
            <w:pPr>
              <w:widowControl w:val="0"/>
              <w:tabs>
                <w:tab w:val="left" w:pos="855"/>
              </w:tabs>
              <w:spacing w:after="160"/>
              <w:ind w:left="360"/>
              <w:rPr>
                <w:rFonts w:ascii="GHEA Grapalat" w:hAnsi="GHEA Grapalat"/>
              </w:rPr>
            </w:pPr>
            <w:r w:rsidRPr="008F3092">
              <w:rPr>
                <w:rFonts w:ascii="GHEA Grapalat" w:hAnsi="GHEA Grapalat"/>
              </w:rPr>
              <w:t>9.</w:t>
            </w:r>
            <w:r w:rsidRPr="008F3092">
              <w:rPr>
                <w:rFonts w:ascii="GHEA Grapalat" w:hAnsi="GHEA Grapalat"/>
              </w:rPr>
              <w:tab/>
              <w:t>Наименование, или имя, фамилия бенефициара:</w:t>
            </w:r>
            <w:r w:rsidRPr="008F3092">
              <w:rPr>
                <w:rFonts w:ascii="Sylfaen" w:hAnsi="Sylfaen"/>
                <w:lang w:val="af-ZA"/>
              </w:rPr>
              <w:t xml:space="preserve"> ОШ  N 1 им. М. Маштоца  г. Масиса Араратской области РА » </w:t>
            </w:r>
            <w:r w:rsidRPr="008F3092">
              <w:rPr>
                <w:rFonts w:ascii="Sylfaen" w:hAnsi="Sylfaen" w:cs="Arial"/>
                <w:lang w:val="af-ZA"/>
              </w:rPr>
              <w:t>ГНО</w:t>
            </w:r>
          </w:p>
        </w:tc>
      </w:tr>
      <w:tr w:rsidR="008F309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F3092"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p>
        </w:tc>
      </w:tr>
      <w:tr w:rsidR="008F3092"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p>
        </w:tc>
      </w:tr>
      <w:tr w:rsidR="008F3092"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p>
        </w:tc>
      </w:tr>
      <w:tr w:rsidR="008F3092"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F3092"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F3092"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F3092"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F760B1" w:rsidRDefault="008F3092" w:rsidP="008F3092">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8F3092"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8F3092" w:rsidRPr="00F760B1" w:rsidRDefault="008F3092" w:rsidP="008F3092">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F3092"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F3092"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F3092"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8F3092" w:rsidRPr="00B138F3" w:rsidRDefault="008F3092" w:rsidP="008F3092">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spacing w:after="160"/>
              <w:jc w:val="right"/>
              <w:rPr>
                <w:rFonts w:ascii="GHEA Grapalat" w:hAnsi="GHEA Grapalat" w:cs="Tahoma"/>
              </w:rPr>
            </w:pPr>
            <w:r w:rsidRPr="00B138F3">
              <w:rPr>
                <w:rFonts w:ascii="GHEA Grapalat" w:hAnsi="GHEA Grapalat"/>
              </w:rPr>
              <w:t>/____________________/</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spacing w:after="160"/>
              <w:jc w:val="right"/>
              <w:rPr>
                <w:rFonts w:ascii="GHEA Grapalat" w:hAnsi="GHEA Grapalat" w:cs="Sylfaen"/>
              </w:rPr>
            </w:pPr>
            <w:r w:rsidRPr="00B138F3">
              <w:rPr>
                <w:rFonts w:ascii="GHEA Grapalat" w:hAnsi="GHEA Grapalat"/>
              </w:rPr>
              <w:t>/____________________/</w:t>
            </w:r>
          </w:p>
          <w:p w:rsidR="008F3092" w:rsidRPr="00B138F3" w:rsidRDefault="008F3092" w:rsidP="008F309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F3092" w:rsidRPr="00B138F3" w:rsidRDefault="008F3092" w:rsidP="008F309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F3092" w:rsidRPr="00B138F3" w:rsidRDefault="008F3092" w:rsidP="008F309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spacing w:after="160"/>
              <w:jc w:val="right"/>
              <w:rPr>
                <w:rFonts w:ascii="GHEA Grapalat" w:hAnsi="GHEA Grapalat" w:cs="Sylfaen"/>
              </w:rPr>
            </w:pPr>
            <w:r w:rsidRPr="00B138F3">
              <w:rPr>
                <w:rFonts w:ascii="GHEA Grapalat" w:hAnsi="GHEA Grapalat"/>
              </w:rPr>
              <w:t>/____________________/</w:t>
            </w:r>
          </w:p>
          <w:p w:rsidR="008F3092" w:rsidRPr="00B138F3" w:rsidRDefault="008F3092" w:rsidP="008F3092">
            <w:pPr>
              <w:widowControl w:val="0"/>
              <w:spacing w:after="160"/>
              <w:jc w:val="right"/>
              <w:rPr>
                <w:rFonts w:ascii="GHEA Grapalat" w:hAnsi="GHEA Grapalat" w:cs="Tahoma"/>
              </w:rPr>
            </w:pPr>
          </w:p>
          <w:p w:rsidR="008F3092" w:rsidRPr="00B138F3" w:rsidRDefault="008F3092" w:rsidP="008F3092">
            <w:pPr>
              <w:widowControl w:val="0"/>
              <w:spacing w:after="160"/>
              <w:jc w:val="right"/>
              <w:rPr>
                <w:rFonts w:ascii="GHEA Grapalat" w:hAnsi="GHEA Grapalat" w:cs="Sylfaen"/>
              </w:rPr>
            </w:pPr>
            <w:r w:rsidRPr="00B138F3">
              <w:rPr>
                <w:rFonts w:ascii="GHEA Grapalat" w:hAnsi="GHEA Grapalat"/>
              </w:rPr>
              <w:t>/____________________/</w:t>
            </w:r>
          </w:p>
          <w:p w:rsidR="008F3092" w:rsidRPr="00B138F3" w:rsidRDefault="008F3092" w:rsidP="008F309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F3092"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8F3092" w:rsidRPr="00B138F3" w:rsidRDefault="008F3092" w:rsidP="008F3092">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F3092" w:rsidRPr="00B138F3" w:rsidRDefault="008F3092" w:rsidP="008F3092">
            <w:pPr>
              <w:widowControl w:val="0"/>
              <w:spacing w:after="160"/>
              <w:rPr>
                <w:rFonts w:ascii="GHEA Grapalat" w:hAnsi="GHEA Grapalat"/>
              </w:rPr>
            </w:pPr>
          </w:p>
          <w:p w:rsidR="008F3092" w:rsidRPr="00B138F3" w:rsidRDefault="008F3092" w:rsidP="008F3092">
            <w:pPr>
              <w:widowControl w:val="0"/>
              <w:jc w:val="right"/>
              <w:rPr>
                <w:rFonts w:ascii="GHEA Grapalat" w:hAnsi="GHEA Grapalat" w:cs="Tahoma"/>
              </w:rPr>
            </w:pPr>
            <w:r w:rsidRPr="00B138F3">
              <w:rPr>
                <w:rFonts w:ascii="GHEA Grapalat" w:hAnsi="GHEA Grapalat"/>
              </w:rPr>
              <w:t>/____________________/</w:t>
            </w:r>
          </w:p>
          <w:p w:rsidR="008F3092" w:rsidRPr="00B138F3" w:rsidRDefault="008F3092" w:rsidP="008F309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F3092" w:rsidRPr="00B138F3" w:rsidRDefault="008F3092" w:rsidP="008F3092">
            <w:pPr>
              <w:widowControl w:val="0"/>
              <w:spacing w:after="160"/>
              <w:rPr>
                <w:rFonts w:ascii="GHEA Grapalat" w:hAnsi="GHEA Grapalat" w:cs="Tahoma"/>
              </w:rPr>
            </w:pPr>
          </w:p>
          <w:p w:rsidR="008F3092" w:rsidRPr="00B138F3" w:rsidRDefault="008F3092" w:rsidP="008F309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F3092" w:rsidRPr="00B138F3" w:rsidRDefault="008F3092" w:rsidP="008F309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F3092" w:rsidRPr="00B138F3" w:rsidRDefault="008F3092" w:rsidP="008F3092">
            <w:pPr>
              <w:widowControl w:val="0"/>
              <w:spacing w:after="160"/>
              <w:rPr>
                <w:rFonts w:ascii="GHEA Grapalat" w:hAnsi="GHEA Grapalat" w:cs="Tahoma"/>
              </w:rPr>
            </w:pPr>
          </w:p>
          <w:p w:rsidR="008F3092" w:rsidRPr="00B138F3" w:rsidRDefault="008F3092" w:rsidP="008F3092">
            <w:pPr>
              <w:widowControl w:val="0"/>
              <w:jc w:val="right"/>
              <w:rPr>
                <w:rFonts w:ascii="GHEA Grapalat" w:hAnsi="GHEA Grapalat" w:cs="Tahoma"/>
              </w:rPr>
            </w:pPr>
            <w:r w:rsidRPr="00B138F3">
              <w:rPr>
                <w:rFonts w:ascii="GHEA Grapalat" w:hAnsi="GHEA Grapalat"/>
              </w:rPr>
              <w:t>/____________________/</w:t>
            </w:r>
          </w:p>
          <w:p w:rsidR="008F3092" w:rsidRPr="00B138F3" w:rsidRDefault="008F3092" w:rsidP="008F309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F3092" w:rsidRPr="00B138F3" w:rsidRDefault="008F3092" w:rsidP="008F3092">
            <w:pPr>
              <w:widowControl w:val="0"/>
              <w:spacing w:after="160"/>
              <w:rPr>
                <w:rFonts w:ascii="GHEA Grapalat" w:hAnsi="GHEA Grapalat" w:cs="Arial"/>
              </w:rPr>
            </w:pPr>
          </w:p>
        </w:tc>
      </w:tr>
      <w:tr w:rsidR="008F3092"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8F3092" w:rsidRPr="00B138F3" w:rsidRDefault="008F3092" w:rsidP="008F309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F3092" w:rsidRPr="00B138F3" w:rsidRDefault="008F3092" w:rsidP="008F309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F3092" w:rsidRPr="00B138F3" w:rsidRDefault="008F3092" w:rsidP="008F3092">
            <w:pPr>
              <w:widowControl w:val="0"/>
              <w:spacing w:after="160"/>
              <w:rPr>
                <w:rFonts w:ascii="GHEA Grapalat" w:hAnsi="GHEA Grapalat"/>
              </w:rPr>
            </w:pPr>
          </w:p>
          <w:p w:rsidR="008F3092" w:rsidRPr="00B138F3" w:rsidRDefault="008F3092" w:rsidP="008F309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7A5A1C">
        <w:rPr>
          <w:rFonts w:ascii="GHEA Grapalat" w:hAnsi="GHEA Grapalat"/>
          <w:i/>
        </w:rPr>
        <w:t>запроса котировок</w:t>
      </w:r>
      <w:r w:rsidRPr="00B138F3">
        <w:rPr>
          <w:rFonts w:ascii="GHEA Grapalat" w:hAnsi="GHEA Grapalat"/>
          <w:i/>
        </w:rPr>
        <w:br/>
        <w:t xml:space="preserve">под кодом </w:t>
      </w:r>
      <w:r w:rsidR="007A5A1C">
        <w:rPr>
          <w:rFonts w:ascii="GHEA Grapalat" w:hAnsi="GHEA Grapalat"/>
          <w:i/>
        </w:rPr>
        <w:t>M1HD-GHASHDzB-25/01</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8F3092" w:rsidRPr="008F3092" w:rsidRDefault="000A214C" w:rsidP="008F3092">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8F3092" w:rsidRPr="00B138F3">
        <w:rPr>
          <w:rFonts w:ascii="GHEA Grapalat" w:hAnsi="GHEA Grapalat"/>
          <w:spacing w:val="-6"/>
          <w:sz w:val="22"/>
          <w:szCs w:val="22"/>
        </w:rPr>
        <w:t xml:space="preserve">Компания участвует в организованной </w:t>
      </w:r>
      <w:r w:rsidR="008F3092" w:rsidRPr="0033354F">
        <w:rPr>
          <w:rFonts w:ascii="Sylfaen" w:hAnsi="Sylfaen"/>
          <w:i/>
          <w:lang w:val="af-ZA"/>
        </w:rPr>
        <w:t>«ОШ  N 1</w:t>
      </w:r>
      <w:r w:rsidR="008F3092">
        <w:rPr>
          <w:rFonts w:ascii="Sylfaen" w:hAnsi="Sylfaen"/>
          <w:i/>
          <w:lang w:val="af-ZA"/>
        </w:rPr>
        <w:t xml:space="preserve"> </w:t>
      </w:r>
      <w:r w:rsidR="008F3092" w:rsidRPr="0033354F">
        <w:rPr>
          <w:rFonts w:ascii="Sylfaen" w:hAnsi="Sylfaen"/>
          <w:i/>
          <w:lang w:val="af-ZA"/>
        </w:rPr>
        <w:t xml:space="preserve"> им. М. Маштоца  г. </w:t>
      </w:r>
      <w:r w:rsidR="008F3092">
        <w:rPr>
          <w:rFonts w:ascii="Sylfaen" w:hAnsi="Sylfaen"/>
          <w:i/>
          <w:lang w:val="af-ZA"/>
        </w:rPr>
        <w:t xml:space="preserve"> </w:t>
      </w:r>
      <w:r w:rsidR="008F3092" w:rsidRPr="0033354F">
        <w:rPr>
          <w:rFonts w:ascii="Sylfaen" w:hAnsi="Sylfaen"/>
          <w:i/>
          <w:lang w:val="af-ZA"/>
        </w:rPr>
        <w:t xml:space="preserve">Масиса </w:t>
      </w:r>
      <w:r w:rsidR="008F3092">
        <w:rPr>
          <w:rFonts w:ascii="Sylfaen" w:hAnsi="Sylfaen"/>
          <w:i/>
          <w:lang w:val="af-ZA"/>
        </w:rPr>
        <w:t xml:space="preserve"> </w:t>
      </w:r>
      <w:r w:rsidR="008F3092" w:rsidRPr="0033354F">
        <w:rPr>
          <w:rFonts w:ascii="Sylfaen" w:hAnsi="Sylfaen"/>
          <w:i/>
          <w:lang w:val="af-ZA"/>
        </w:rPr>
        <w:t xml:space="preserve">Араратской </w:t>
      </w:r>
      <w:r w:rsidR="008F3092">
        <w:rPr>
          <w:rFonts w:ascii="Sylfaen" w:hAnsi="Sylfaen"/>
          <w:i/>
          <w:lang w:val="af-ZA"/>
        </w:rPr>
        <w:t xml:space="preserve"> </w:t>
      </w:r>
      <w:r w:rsidR="008F3092" w:rsidRPr="0033354F">
        <w:rPr>
          <w:rFonts w:ascii="Sylfaen" w:hAnsi="Sylfaen"/>
          <w:i/>
          <w:lang w:val="af-ZA"/>
        </w:rPr>
        <w:t xml:space="preserve">области РА» </w:t>
      </w:r>
      <w:r w:rsidR="008F3092" w:rsidRPr="0033354F">
        <w:rPr>
          <w:rFonts w:ascii="Sylfaen" w:hAnsi="Sylfaen" w:cs="Arial"/>
          <w:i/>
          <w:lang w:val="af-ZA"/>
        </w:rPr>
        <w:t>ГНО</w:t>
      </w:r>
      <w:r w:rsidR="008F3092">
        <w:rPr>
          <w:rFonts w:ascii="Sylfaen" w:hAnsi="Sylfaen" w:cs="Arial"/>
          <w:i/>
          <w:lang w:val="af-ZA"/>
        </w:rPr>
        <w:t xml:space="preserve">  </w:t>
      </w:r>
      <w:r w:rsidR="008F3092" w:rsidRPr="00B138F3">
        <w:rPr>
          <w:rFonts w:ascii="GHEA Grapalat" w:hAnsi="GHEA Grapalat"/>
          <w:spacing w:val="-6"/>
          <w:sz w:val="22"/>
          <w:szCs w:val="22"/>
        </w:rPr>
        <w:t xml:space="preserve">(далее — Заказчик) </w:t>
      </w:r>
      <w:r w:rsidR="008F3092" w:rsidRPr="00B138F3">
        <w:rPr>
          <w:rFonts w:ascii="GHEA Grapalat" w:hAnsi="GHEA Grapalat"/>
          <w:sz w:val="22"/>
          <w:szCs w:val="22"/>
        </w:rPr>
        <w:t xml:space="preserve">процедуре закупок под кодом </w:t>
      </w:r>
      <w:r w:rsidR="008F3092">
        <w:rPr>
          <w:rFonts w:ascii="GHEA Grapalat" w:hAnsi="GHEA Grapalat"/>
          <w:i/>
          <w:sz w:val="22"/>
          <w:szCs w:val="22"/>
        </w:rPr>
        <w:t>M1HD-GHASHDzB-25/01</w:t>
      </w:r>
      <w:r w:rsidR="008F3092" w:rsidRPr="00B138F3">
        <w:rPr>
          <w:rFonts w:ascii="GHEA Grapalat" w:hAnsi="GHEA Grapalat"/>
          <w:sz w:val="22"/>
          <w:szCs w:val="22"/>
        </w:rPr>
        <w:t>.</w:t>
      </w:r>
    </w:p>
    <w:p w:rsidR="000A214C" w:rsidRPr="00B138F3" w:rsidRDefault="000A214C" w:rsidP="008F3092">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F309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8F3092" w:rsidRDefault="008F3092" w:rsidP="008F3092">
            <w:pPr>
              <w:widowControl w:val="0"/>
              <w:tabs>
                <w:tab w:val="left" w:pos="855"/>
              </w:tabs>
              <w:spacing w:after="160"/>
              <w:ind w:left="360"/>
              <w:rPr>
                <w:rFonts w:ascii="GHEA Grapalat" w:hAnsi="GHEA Grapalat"/>
              </w:rPr>
            </w:pPr>
            <w:r w:rsidRPr="008F3092">
              <w:rPr>
                <w:rFonts w:ascii="GHEA Grapalat" w:hAnsi="GHEA Grapalat"/>
              </w:rPr>
              <w:t>9.</w:t>
            </w:r>
            <w:r w:rsidRPr="008F3092">
              <w:rPr>
                <w:rFonts w:ascii="GHEA Grapalat" w:hAnsi="GHEA Grapalat"/>
              </w:rPr>
              <w:tab/>
              <w:t>Наименование, или имя, фамилия бенефициара:</w:t>
            </w:r>
            <w:r w:rsidRPr="008F3092">
              <w:rPr>
                <w:rFonts w:ascii="Sylfaen" w:hAnsi="Sylfaen"/>
                <w:lang w:val="af-ZA"/>
              </w:rPr>
              <w:t xml:space="preserve"> ОШ  N 1 им. М. Маштоца  г. Масиса Араратской области РА » </w:t>
            </w:r>
            <w:r w:rsidRPr="008F3092">
              <w:rPr>
                <w:rFonts w:ascii="Sylfaen" w:hAnsi="Sylfaen" w:cs="Arial"/>
                <w:lang w:val="af-ZA"/>
              </w:rPr>
              <w:t>ГНО</w:t>
            </w:r>
          </w:p>
        </w:tc>
      </w:tr>
      <w:tr w:rsidR="008F309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F3092"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p>
        </w:tc>
      </w:tr>
      <w:tr w:rsidR="008F3092"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p>
        </w:tc>
      </w:tr>
      <w:tr w:rsidR="008F3092"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p>
        </w:tc>
      </w:tr>
      <w:tr w:rsidR="008F3092"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F3092"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F3092"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F3092"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F3092"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F3092"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F3092"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F3092" w:rsidRPr="00B138F3" w:rsidRDefault="008F3092" w:rsidP="008F309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F3092"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8F3092" w:rsidRPr="00B138F3" w:rsidRDefault="008F3092" w:rsidP="008F3092">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spacing w:after="160"/>
              <w:jc w:val="right"/>
              <w:rPr>
                <w:rFonts w:ascii="GHEA Grapalat" w:hAnsi="GHEA Grapalat" w:cs="Tahoma"/>
              </w:rPr>
            </w:pPr>
            <w:r w:rsidRPr="00B138F3">
              <w:rPr>
                <w:rFonts w:ascii="GHEA Grapalat" w:hAnsi="GHEA Grapalat"/>
              </w:rPr>
              <w:t>/____________________/</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spacing w:after="160"/>
              <w:jc w:val="right"/>
              <w:rPr>
                <w:rFonts w:ascii="GHEA Grapalat" w:hAnsi="GHEA Grapalat" w:cs="Sylfaen"/>
              </w:rPr>
            </w:pPr>
            <w:r w:rsidRPr="00B138F3">
              <w:rPr>
                <w:rFonts w:ascii="GHEA Grapalat" w:hAnsi="GHEA Grapalat"/>
              </w:rPr>
              <w:t>/____________________/</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F3092" w:rsidRPr="00B138F3" w:rsidRDefault="008F3092" w:rsidP="008F309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F3092" w:rsidRPr="00B138F3" w:rsidRDefault="008F3092" w:rsidP="008F309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spacing w:after="160"/>
              <w:jc w:val="right"/>
              <w:rPr>
                <w:rFonts w:ascii="GHEA Grapalat" w:hAnsi="GHEA Grapalat" w:cs="Sylfaen"/>
              </w:rPr>
            </w:pPr>
            <w:r w:rsidRPr="00B138F3">
              <w:rPr>
                <w:rFonts w:ascii="GHEA Grapalat" w:hAnsi="GHEA Grapalat"/>
              </w:rPr>
              <w:t>/____________________/</w:t>
            </w:r>
          </w:p>
          <w:p w:rsidR="008F3092" w:rsidRPr="00B138F3" w:rsidRDefault="008F3092" w:rsidP="008F3092">
            <w:pPr>
              <w:widowControl w:val="0"/>
              <w:spacing w:after="160"/>
              <w:jc w:val="right"/>
              <w:rPr>
                <w:rFonts w:ascii="GHEA Grapalat" w:hAnsi="GHEA Grapalat" w:cs="Tahoma"/>
              </w:rPr>
            </w:pPr>
          </w:p>
          <w:p w:rsidR="008F3092" w:rsidRPr="00B138F3" w:rsidRDefault="008F3092" w:rsidP="008F3092">
            <w:pPr>
              <w:widowControl w:val="0"/>
              <w:spacing w:after="160"/>
              <w:jc w:val="right"/>
              <w:rPr>
                <w:rFonts w:ascii="GHEA Grapalat" w:hAnsi="GHEA Grapalat" w:cs="Sylfaen"/>
              </w:rPr>
            </w:pPr>
            <w:r w:rsidRPr="00B138F3">
              <w:rPr>
                <w:rFonts w:ascii="GHEA Grapalat" w:hAnsi="GHEA Grapalat"/>
              </w:rPr>
              <w:t>/____________________/</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F3092"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8F3092" w:rsidRPr="00B138F3" w:rsidRDefault="008F3092" w:rsidP="008F3092">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F3092" w:rsidRPr="00B138F3" w:rsidRDefault="008F3092" w:rsidP="008F3092">
            <w:pPr>
              <w:widowControl w:val="0"/>
              <w:spacing w:after="160"/>
              <w:rPr>
                <w:rFonts w:ascii="GHEA Grapalat" w:hAnsi="GHEA Grapalat"/>
              </w:rPr>
            </w:pPr>
          </w:p>
          <w:p w:rsidR="008F3092" w:rsidRPr="00B138F3" w:rsidRDefault="008F3092" w:rsidP="008F3092">
            <w:pPr>
              <w:widowControl w:val="0"/>
              <w:jc w:val="right"/>
              <w:rPr>
                <w:rFonts w:ascii="GHEA Grapalat" w:hAnsi="GHEA Grapalat" w:cs="Tahoma"/>
              </w:rPr>
            </w:pPr>
            <w:r w:rsidRPr="00B138F3">
              <w:rPr>
                <w:rFonts w:ascii="GHEA Grapalat" w:hAnsi="GHEA Grapalat"/>
              </w:rPr>
              <w:t>/____________________/</w:t>
            </w:r>
          </w:p>
          <w:p w:rsidR="008F3092" w:rsidRPr="00B138F3" w:rsidRDefault="008F3092" w:rsidP="008F309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F3092" w:rsidRPr="00B138F3" w:rsidRDefault="008F3092" w:rsidP="008F3092">
            <w:pPr>
              <w:widowControl w:val="0"/>
              <w:spacing w:after="160"/>
              <w:rPr>
                <w:rFonts w:ascii="GHEA Grapalat" w:hAnsi="GHEA Grapalat" w:cs="Tahoma"/>
              </w:rPr>
            </w:pPr>
          </w:p>
          <w:p w:rsidR="008F3092" w:rsidRPr="00B138F3" w:rsidRDefault="008F3092" w:rsidP="008F309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F3092" w:rsidRPr="00B138F3" w:rsidRDefault="008F3092" w:rsidP="008F309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F3092" w:rsidRPr="00B138F3" w:rsidRDefault="008F3092" w:rsidP="008F3092">
            <w:pPr>
              <w:widowControl w:val="0"/>
              <w:spacing w:after="160"/>
              <w:rPr>
                <w:rFonts w:ascii="GHEA Grapalat" w:hAnsi="GHEA Grapalat" w:cs="Tahoma"/>
              </w:rPr>
            </w:pPr>
          </w:p>
          <w:p w:rsidR="008F3092" w:rsidRPr="00B138F3" w:rsidRDefault="008F3092" w:rsidP="008F3092">
            <w:pPr>
              <w:widowControl w:val="0"/>
              <w:jc w:val="right"/>
              <w:rPr>
                <w:rFonts w:ascii="GHEA Grapalat" w:hAnsi="GHEA Grapalat" w:cs="Tahoma"/>
              </w:rPr>
            </w:pPr>
            <w:r w:rsidRPr="00B138F3">
              <w:rPr>
                <w:rFonts w:ascii="GHEA Grapalat" w:hAnsi="GHEA Grapalat"/>
              </w:rPr>
              <w:t>/____________________/</w:t>
            </w:r>
          </w:p>
          <w:p w:rsidR="008F3092" w:rsidRPr="00B138F3" w:rsidRDefault="008F3092" w:rsidP="008F309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F3092" w:rsidRPr="00B138F3" w:rsidRDefault="008F3092" w:rsidP="008F3092">
            <w:pPr>
              <w:widowControl w:val="0"/>
              <w:spacing w:after="160"/>
              <w:rPr>
                <w:rFonts w:ascii="GHEA Grapalat" w:hAnsi="GHEA Grapalat" w:cs="Arial"/>
              </w:rPr>
            </w:pPr>
          </w:p>
        </w:tc>
      </w:tr>
      <w:tr w:rsidR="008F3092"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8F3092" w:rsidRPr="00B138F3" w:rsidRDefault="008F3092" w:rsidP="008F309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F3092" w:rsidRPr="00B138F3" w:rsidRDefault="008F3092" w:rsidP="008F3092">
            <w:pPr>
              <w:widowControl w:val="0"/>
              <w:spacing w:after="160"/>
              <w:rPr>
                <w:rFonts w:ascii="GHEA Grapalat" w:hAnsi="GHEA Grapalat" w:cs="Sylfaen"/>
              </w:rPr>
            </w:pPr>
          </w:p>
          <w:p w:rsidR="008F3092" w:rsidRPr="00B138F3" w:rsidRDefault="008F3092" w:rsidP="008F309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F3092" w:rsidRPr="00B138F3" w:rsidRDefault="008F3092" w:rsidP="008F309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F3092" w:rsidRPr="00B138F3" w:rsidRDefault="008F3092" w:rsidP="008F3092">
            <w:pPr>
              <w:widowControl w:val="0"/>
              <w:spacing w:after="160"/>
              <w:rPr>
                <w:rFonts w:ascii="GHEA Grapalat" w:hAnsi="GHEA Grapalat"/>
              </w:rPr>
            </w:pPr>
          </w:p>
          <w:p w:rsidR="008F3092" w:rsidRPr="00B138F3" w:rsidRDefault="008F3092" w:rsidP="008F309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80444" w:rsidRDefault="00B80444">
      <w:pPr>
        <w:rPr>
          <w:rFonts w:ascii="GHEA Grapalat" w:hAnsi="GHEA Grapalat"/>
          <w:b/>
        </w:rPr>
      </w:pP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12"/>
        <w:t>25</w:t>
      </w:r>
    </w:p>
    <w:p w:rsidR="00DE05F5" w:rsidRPr="009044F1" w:rsidRDefault="00DE05F5" w:rsidP="00DE05F5">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запроса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M1HD-GHASHDzB-25/01</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9F3DC7" w:rsidRDefault="00BB28C8" w:rsidP="00812B4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Pr>
          <w:rFonts w:ascii="GHEA Grapalat" w:hAnsi="GHEA Grapalat"/>
        </w:rPr>
        <w:t>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Default="00BB28C8" w:rsidP="00BB28C8">
      <w:pPr>
        <w:widowControl w:val="0"/>
        <w:spacing w:after="160" w:line="360" w:lineRule="auto"/>
        <w:jc w:val="both"/>
        <w:rPr>
          <w:ins w:id="13" w:author="Inesa Kocharyan" w:date="2024-02-09T17:30:00Z"/>
          <w:rFonts w:ascii="GHEA Grapalat" w:hAnsi="GHEA Grapalat"/>
        </w:rPr>
      </w:pPr>
      <w:r w:rsidRPr="009F3DC7">
        <w:rPr>
          <w:rFonts w:ascii="GHEA Grapalat" w:hAnsi="GHEA Grapalat"/>
        </w:rPr>
        <w:t xml:space="preserve">работы (далее — работа), а Заказчик обязуется принимать выполненную работу и </w:t>
      </w:r>
      <w:r w:rsidRPr="009F3DC7">
        <w:rPr>
          <w:rFonts w:ascii="GHEA Grapalat" w:hAnsi="GHEA Grapalat"/>
        </w:rPr>
        <w:lastRenderedPageBreak/>
        <w:t>платить за нее.</w:t>
      </w:r>
    </w:p>
    <w:p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 xml:space="preserve">Уполномочить другое лицо на осуществление технического контроля </w:t>
      </w:r>
      <w:r w:rsidRPr="009F3DC7">
        <w:rPr>
          <w:rFonts w:ascii="GHEA Grapalat" w:hAnsi="GHEA Grapalat"/>
        </w:rPr>
        <w:lastRenderedPageBreak/>
        <w:t>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BB28C8">
      <w:pPr>
        <w:widowControl w:val="0"/>
        <w:tabs>
          <w:tab w:val="left" w:pos="1276"/>
        </w:tabs>
        <w:spacing w:after="160" w:line="360" w:lineRule="auto"/>
        <w:ind w:firstLine="567"/>
        <w:jc w:val="both"/>
        <w:rPr>
          <w:ins w:id="14"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3234B7">
      <w:pPr>
        <w:pStyle w:val="HTMLPreformatted"/>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BB28C8">
      <w:pPr>
        <w:widowControl w:val="0"/>
        <w:tabs>
          <w:tab w:val="left" w:pos="1276"/>
        </w:tabs>
        <w:spacing w:after="160" w:line="360" w:lineRule="auto"/>
        <w:ind w:firstLine="567"/>
        <w:jc w:val="both"/>
        <w:rPr>
          <w:ins w:id="15"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16" w:author="Inesa Kocharyan" w:date="2024-02-09T17:45:00Z">
        <w:r w:rsidR="00CF1054">
          <w:rPr>
            <w:rFonts w:ascii="GHEA Grapalat" w:hAnsi="GHEA Grapalat"/>
          </w:rPr>
          <w:t>:</w:t>
        </w:r>
      </w:ins>
    </w:p>
    <w:p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 xml:space="preserve">При сдаче результата работы Заказчику, сообщать ему о тех </w:t>
      </w:r>
      <w:r w:rsidRPr="009F3DC7">
        <w:rPr>
          <w:rFonts w:ascii="GHEA Grapalat" w:hAnsi="GHEA Grapalat"/>
        </w:rPr>
        <w:lastRenderedPageBreak/>
        <w:t>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13"/>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w:t>
      </w:r>
      <w:r w:rsidR="00165A51" w:rsidRPr="0010519D">
        <w:rPr>
          <w:rFonts w:ascii="GHEA Grapalat" w:hAnsi="GHEA Grapalat"/>
        </w:rPr>
        <w:lastRenderedPageBreak/>
        <w:t>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14"/>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xml:space="preserve">, установленной постановлением Правительства Республики Армения № 596-N от 19 </w:t>
      </w:r>
      <w:r>
        <w:rPr>
          <w:rFonts w:ascii="GHEA Grapalat" w:hAnsi="GHEA Grapalat"/>
          <w:sz w:val="24"/>
          <w:szCs w:val="24"/>
        </w:rPr>
        <w:lastRenderedPageBreak/>
        <w:t>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w:t>
      </w:r>
      <w:r w:rsidRPr="00A542E3">
        <w:rPr>
          <w:rFonts w:ascii="GHEA Grapalat" w:hAnsi="GHEA Grapalat"/>
        </w:rPr>
        <w:lastRenderedPageBreak/>
        <w:t xml:space="preserve">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15"/>
        <w:t>28</w:t>
      </w:r>
      <w:r w:rsidRPr="00A542E3">
        <w:rPr>
          <w:rFonts w:ascii="GHEA Grapalat" w:hAnsi="GHEA Grapalat"/>
        </w:rPr>
        <w:t>.</w:t>
      </w:r>
    </w:p>
    <w:p w:rsidR="00BB28C8" w:rsidRDefault="00BB28C8" w:rsidP="00BB28C8">
      <w:pPr>
        <w:widowControl w:val="0"/>
        <w:tabs>
          <w:tab w:val="left" w:pos="1276"/>
        </w:tabs>
        <w:spacing w:after="160" w:line="360" w:lineRule="auto"/>
        <w:ind w:firstLine="567"/>
        <w:jc w:val="both"/>
        <w:rPr>
          <w:ins w:id="17"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16"/>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18"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1167B6">
      <w:pPr>
        <w:pStyle w:val="HTMLPreformatted"/>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1167B6" w:rsidRPr="00391653" w:rsidRDefault="001167B6" w:rsidP="001167B6">
      <w:pPr>
        <w:pStyle w:val="HTMLPreformatted"/>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17"/>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 xml:space="preserve">За каждый зафиксированный случай несоблюдения требований, установленных градостроительной нормативно-технической и утвержденной </w:t>
      </w:r>
      <w:r w:rsidR="006263C5" w:rsidRPr="00477D2B">
        <w:rPr>
          <w:rFonts w:ascii="GHEA Grapalat" w:hAnsi="GHEA Grapalat"/>
        </w:rPr>
        <w:lastRenderedPageBreak/>
        <w:t>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TableGrid"/>
        <w:tblW w:w="0" w:type="auto"/>
        <w:tblLook w:val="04A0" w:firstRow="1" w:lastRow="0" w:firstColumn="1" w:lastColumn="0" w:noHBand="0" w:noVBand="1"/>
      </w:tblPr>
      <w:tblGrid>
        <w:gridCol w:w="2631"/>
        <w:gridCol w:w="2631"/>
        <w:gridCol w:w="2632"/>
      </w:tblGrid>
      <w:tr w:rsidR="006263C5" w:rsidTr="00476E9A">
        <w:tc>
          <w:tcPr>
            <w:tcW w:w="2631" w:type="dxa"/>
            <w:tcBorders>
              <w:top w:val="single" w:sz="4" w:space="0" w:color="auto"/>
              <w:left w:val="single" w:sz="4" w:space="0" w:color="auto"/>
              <w:bottom w:val="single" w:sz="4" w:space="0" w:color="auto"/>
              <w:right w:val="single" w:sz="4" w:space="0" w:color="auto"/>
            </w:tcBorders>
            <w:hideMark/>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9F3DC7">
        <w:rPr>
          <w:rFonts w:ascii="GHEA Grapalat" w:hAnsi="GHEA Grapalat"/>
        </w:rPr>
        <w:lastRenderedPageBreak/>
        <w:t>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18"/>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 xml:space="preserve">Споры в связи с договором подлежат рассмотрению в судах </w:t>
      </w:r>
      <w:r w:rsidRPr="009F3DC7">
        <w:rPr>
          <w:rFonts w:ascii="GHEA Grapalat" w:hAnsi="GHEA Grapalat"/>
        </w:rPr>
        <w:lastRenderedPageBreak/>
        <w:t>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Pr>
          <w:rFonts w:ascii="GHEA Grapalat" w:hAnsi="GHEA Grapalat"/>
        </w:rPr>
        <w:t xml:space="preserve">. </w:t>
      </w:r>
      <w:r w:rsidR="00BE6511" w:rsidRPr="00BE6511">
        <w:rPr>
          <w:rFonts w:ascii="GHEA Grapalat" w:hAnsi="GHEA Grapalat"/>
        </w:rPr>
        <w:t xml:space="preserve">При этом в случае применения настоящего подпункта </w:t>
      </w:r>
      <w:r w:rsidR="00595725">
        <w:rPr>
          <w:rFonts w:ascii="GHEA Grapalat" w:hAnsi="GHEA Grapalat"/>
        </w:rPr>
        <w:t>субподрядчиком</w:t>
      </w:r>
      <w:r w:rsidR="00BE6511"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BE6511">
        <w:rPr>
          <w:rFonts w:ascii="GHEA Grapalat" w:hAnsi="GHEA Grapalat"/>
        </w:rPr>
        <w:t>.</w:t>
      </w:r>
      <w:r w:rsidR="00155366">
        <w:rPr>
          <w:rStyle w:val="FootnoteReference"/>
          <w:rFonts w:ascii="GHEA Grapalat" w:hAnsi="GHEA Grapalat"/>
        </w:rPr>
        <w:footnoteReference w:customMarkFollows="1" w:id="19"/>
        <w:t>32</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9F3DC7">
        <w:rPr>
          <w:rFonts w:ascii="GHEA Grapalat" w:hAnsi="GHEA Grapalat"/>
        </w:rPr>
        <w:lastRenderedPageBreak/>
        <w:t>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0"/>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w:t>
      </w:r>
      <w:r w:rsidRPr="009F3DC7">
        <w:rPr>
          <w:rFonts w:ascii="GHEA Grapalat" w:hAnsi="GHEA Grapalat"/>
        </w:rPr>
        <w:lastRenderedPageBreak/>
        <w:t>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9F799F" w:rsidRDefault="009F799F">
      <w:pPr>
        <w:rPr>
          <w:rFonts w:ascii="GHEA Grapalat" w:hAnsi="GHEA Grapalat"/>
          <w:lang w:val="hy-AM"/>
        </w:rPr>
      </w:pPr>
      <w:r>
        <w:rPr>
          <w:rFonts w:ascii="GHEA Grapalat" w:hAnsi="GHEA Grapalat"/>
          <w:lang w:val="hy-AM"/>
        </w:rPr>
        <w:t>---------------------------------------------</w:t>
      </w:r>
    </w:p>
    <w:p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rsidR="0065206B" w:rsidRDefault="0065206B" w:rsidP="0065206B">
      <w:pPr>
        <w:rPr>
          <w:rStyle w:val="ezkurwreuab5ozgtqnkl"/>
          <w:i/>
          <w:sz w:val="20"/>
          <w:szCs w:val="20"/>
          <w:highlight w:val="yellow"/>
        </w:rPr>
      </w:pPr>
    </w:p>
    <w:p w:rsidR="009F799F" w:rsidRPr="0065206B" w:rsidRDefault="009F799F">
      <w:pPr>
        <w:rPr>
          <w:rFonts w:ascii="GHEA Grapalat" w:hAnsi="GHEA Grapalat"/>
          <w:sz w:val="18"/>
          <w:szCs w:val="18"/>
        </w:rPr>
      </w:pPr>
      <w:r w:rsidRPr="0065206B">
        <w:rPr>
          <w:rFonts w:ascii="GHEA Grapalat" w:hAnsi="GHEA Grapalat"/>
          <w:sz w:val="18"/>
          <w:szCs w:val="18"/>
        </w:rPr>
        <w:br w:type="page"/>
      </w:r>
    </w:p>
    <w:p w:rsidR="00BB28C8" w:rsidRPr="009F3DC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323C68" w:rsidRDefault="00323C68" w:rsidP="00323C68">
      <w:pPr>
        <w:pStyle w:val="FootnoteText"/>
        <w:widowControl w:val="0"/>
        <w:jc w:val="both"/>
        <w:rPr>
          <w:rFonts w:ascii="GHEA Grapalat" w:hAnsi="GHEA Grapalat"/>
          <w:i/>
        </w:rPr>
      </w:pPr>
      <w:r>
        <w:rPr>
          <w:rFonts w:ascii="GHEA Grapalat" w:hAnsi="GHEA Grapalat"/>
          <w:i/>
        </w:rPr>
        <w:t>-----------------------------------------------</w:t>
      </w:r>
    </w:p>
    <w:p w:rsidR="00323C68" w:rsidRPr="00124BE9" w:rsidRDefault="00323C68" w:rsidP="00323C68">
      <w:pPr>
        <w:pStyle w:val="FootnoteText"/>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323C68" w:rsidRPr="00124BE9" w:rsidRDefault="00323C68" w:rsidP="00323C6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A66D88" w:rsidRDefault="00A66D88" w:rsidP="00A66D88">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Pr="00323C68" w:rsidRDefault="00BB28C8" w:rsidP="00BB28C8">
      <w:pPr>
        <w:widowControl w:val="0"/>
        <w:spacing w:after="160" w:line="360" w:lineRule="auto"/>
        <w:ind w:firstLine="567"/>
        <w:rPr>
          <w:rFonts w:ascii="GHEA Grapalat" w:hAnsi="GHEA Grapalat"/>
          <w:i/>
          <w:lang w:val="hy-AM"/>
        </w:rPr>
      </w:pPr>
    </w:p>
    <w:p w:rsidR="00323C68" w:rsidRPr="009F799F" w:rsidRDefault="00323C68">
      <w:pPr>
        <w:rPr>
          <w:rFonts w:ascii="GHEA Grapalat" w:hAnsi="GHEA Grapalat"/>
          <w:i/>
          <w:lang w:val="hy-AM"/>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00DE05F5">
        <w:rPr>
          <w:rFonts w:ascii="GHEA Grapalat" w:hAnsi="GHEA Grapalat"/>
        </w:rPr>
        <w:t>РЕМОНТИРОВАНИЯ 4-ЕХ КЛАССОВ</w:t>
      </w:r>
    </w:p>
    <w:tbl>
      <w:tblPr>
        <w:tblW w:w="10638" w:type="dxa"/>
        <w:tblInd w:w="-709" w:type="dxa"/>
        <w:tblLayout w:type="fixed"/>
        <w:tblLook w:val="04A0" w:firstRow="1" w:lastRow="0" w:firstColumn="1" w:lastColumn="0" w:noHBand="0" w:noVBand="1"/>
      </w:tblPr>
      <w:tblGrid>
        <w:gridCol w:w="776"/>
        <w:gridCol w:w="5718"/>
        <w:gridCol w:w="311"/>
        <w:gridCol w:w="631"/>
        <w:gridCol w:w="53"/>
        <w:gridCol w:w="78"/>
        <w:gridCol w:w="968"/>
        <w:gridCol w:w="31"/>
        <w:gridCol w:w="147"/>
        <w:gridCol w:w="849"/>
        <w:gridCol w:w="18"/>
        <w:gridCol w:w="1046"/>
        <w:gridCol w:w="12"/>
      </w:tblGrid>
      <w:tr w:rsidR="00DE05F5" w:rsidRPr="00336D89" w:rsidTr="00D05AC9">
        <w:trPr>
          <w:trHeight w:val="450"/>
        </w:trPr>
        <w:tc>
          <w:tcPr>
            <w:tcW w:w="10638" w:type="dxa"/>
            <w:gridSpan w:val="13"/>
            <w:tcBorders>
              <w:top w:val="nil"/>
              <w:left w:val="nil"/>
              <w:bottom w:val="nil"/>
              <w:right w:val="nil"/>
            </w:tcBorders>
            <w:shd w:val="clear" w:color="000000" w:fill="FFFFFF"/>
            <w:noWrap/>
            <w:vAlign w:val="center"/>
            <w:hideMark/>
          </w:tcPr>
          <w:p w:rsidR="00DE05F5" w:rsidRPr="00336D89" w:rsidRDefault="00DE05F5" w:rsidP="00CB4526">
            <w:pPr>
              <w:jc w:val="center"/>
              <w:rPr>
                <w:rFonts w:ascii="Sylfaen" w:hAnsi="Sylfaen"/>
                <w:b/>
                <w:bCs/>
              </w:rPr>
            </w:pPr>
            <w:r>
              <w:rPr>
                <w:rFonts w:ascii="Sylfaen" w:hAnsi="Sylfaen"/>
                <w:b/>
                <w:bCs/>
              </w:rPr>
              <w:t>СМЕТА</w:t>
            </w:r>
          </w:p>
        </w:tc>
      </w:tr>
      <w:tr w:rsidR="00DE05F5" w:rsidRPr="00336D89" w:rsidTr="00D05AC9">
        <w:trPr>
          <w:trHeight w:val="1110"/>
        </w:trPr>
        <w:tc>
          <w:tcPr>
            <w:tcW w:w="10638" w:type="dxa"/>
            <w:gridSpan w:val="13"/>
            <w:tcBorders>
              <w:top w:val="nil"/>
              <w:left w:val="nil"/>
              <w:bottom w:val="single" w:sz="4" w:space="0" w:color="auto"/>
              <w:right w:val="nil"/>
            </w:tcBorders>
            <w:shd w:val="clear" w:color="000000" w:fill="FFFFFF"/>
            <w:vAlign w:val="center"/>
            <w:hideMark/>
          </w:tcPr>
          <w:p w:rsidR="00DE05F5" w:rsidRDefault="00DE05F5" w:rsidP="00CB4526">
            <w:pPr>
              <w:pStyle w:val="BodyTextIndent"/>
              <w:widowControl w:val="0"/>
              <w:spacing w:line="240" w:lineRule="auto"/>
              <w:ind w:left="1701" w:firstLine="0"/>
              <w:jc w:val="center"/>
              <w:rPr>
                <w:rFonts w:ascii="Sylfaen" w:hAnsi="Sylfaen" w:cs="Arial"/>
                <w:i w:val="0"/>
                <w:sz w:val="24"/>
                <w:szCs w:val="24"/>
                <w:lang w:val="af-ZA"/>
              </w:rPr>
            </w:pPr>
            <w:r w:rsidRPr="00336D89">
              <w:rPr>
                <w:rFonts w:ascii="Sylfaen" w:hAnsi="Sylfaen"/>
                <w:i w:val="0"/>
                <w:sz w:val="24"/>
                <w:szCs w:val="24"/>
                <w:lang w:val="af-ZA"/>
              </w:rPr>
              <w:t>текущие ремонтные работы в классах</w:t>
            </w:r>
            <w:r>
              <w:rPr>
                <w:rFonts w:ascii="inherit" w:hAnsi="inherit"/>
                <w:color w:val="1F1F1F"/>
                <w:sz w:val="42"/>
                <w:szCs w:val="42"/>
              </w:rPr>
              <w:t xml:space="preserve"> </w:t>
            </w:r>
            <w:r>
              <w:rPr>
                <w:rFonts w:ascii="Sylfaen" w:hAnsi="Sylfaen"/>
                <w:i w:val="0"/>
                <w:sz w:val="24"/>
                <w:szCs w:val="24"/>
                <w:lang w:val="af-ZA"/>
              </w:rPr>
              <w:t xml:space="preserve">« ОШ  N 1 им. М. Маштоца  г. Масиса Араратской области РА » </w:t>
            </w:r>
            <w:r>
              <w:rPr>
                <w:rFonts w:ascii="Sylfaen" w:hAnsi="Sylfaen" w:cs="Arial"/>
                <w:i w:val="0"/>
                <w:sz w:val="24"/>
                <w:szCs w:val="24"/>
                <w:lang w:val="af-ZA"/>
              </w:rPr>
              <w:t>ГНО</w:t>
            </w:r>
          </w:p>
          <w:p w:rsidR="00DE05F5" w:rsidRPr="00336D89" w:rsidRDefault="00DE05F5" w:rsidP="00CB4526">
            <w:pPr>
              <w:pStyle w:val="HTMLPreformatted"/>
              <w:shd w:val="clear" w:color="auto" w:fill="F8F9FA"/>
              <w:spacing w:line="540" w:lineRule="atLeast"/>
              <w:jc w:val="center"/>
              <w:rPr>
                <w:rFonts w:ascii="inherit" w:hAnsi="inherit"/>
                <w:color w:val="1F1F1F"/>
                <w:sz w:val="42"/>
                <w:szCs w:val="42"/>
                <w:lang w:val="af-ZA"/>
              </w:rPr>
            </w:pPr>
          </w:p>
          <w:p w:rsidR="00DE05F5" w:rsidRPr="00336D89" w:rsidRDefault="00DE05F5" w:rsidP="00CB4526">
            <w:pPr>
              <w:jc w:val="center"/>
              <w:rPr>
                <w:rFonts w:ascii="Sylfaen" w:hAnsi="Sylfaen"/>
                <w:b/>
                <w:bCs/>
              </w:rPr>
            </w:pPr>
          </w:p>
        </w:tc>
      </w:tr>
      <w:tr w:rsidR="00DE05F5" w:rsidRPr="00336D89" w:rsidTr="00D05AC9">
        <w:trPr>
          <w:gridAfter w:val="1"/>
          <w:wAfter w:w="12" w:type="dxa"/>
          <w:trHeight w:val="345"/>
        </w:trPr>
        <w:tc>
          <w:tcPr>
            <w:tcW w:w="7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E05F5" w:rsidRPr="00336D89" w:rsidRDefault="00DE05F5" w:rsidP="00CB4526">
            <w:pPr>
              <w:jc w:val="center"/>
              <w:rPr>
                <w:rFonts w:ascii="Calibri" w:hAnsi="Calibri" w:cs="Calibri"/>
                <w:sz w:val="20"/>
                <w:szCs w:val="20"/>
              </w:rPr>
            </w:pPr>
            <w:r>
              <w:rPr>
                <w:rFonts w:ascii="Calibri" w:hAnsi="Calibri" w:cs="Calibri"/>
                <w:sz w:val="20"/>
                <w:szCs w:val="20"/>
              </w:rPr>
              <w:t>П/н</w:t>
            </w:r>
          </w:p>
        </w:tc>
        <w:tc>
          <w:tcPr>
            <w:tcW w:w="6029"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DE05F5" w:rsidRPr="00336D89" w:rsidRDefault="00DE05F5" w:rsidP="00CB4526">
            <w:pPr>
              <w:jc w:val="center"/>
              <w:rPr>
                <w:rFonts w:ascii="Calibri" w:hAnsi="Calibri" w:cs="Calibri"/>
                <w:sz w:val="20"/>
                <w:szCs w:val="20"/>
              </w:rPr>
            </w:pPr>
            <w:r>
              <w:rPr>
                <w:rFonts w:ascii="Calibri" w:hAnsi="Calibri" w:cs="Calibri"/>
                <w:sz w:val="20"/>
                <w:szCs w:val="20"/>
              </w:rPr>
              <w:t>Перечень равот</w:t>
            </w:r>
          </w:p>
        </w:tc>
        <w:tc>
          <w:tcPr>
            <w:tcW w:w="63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E05F5" w:rsidRPr="00336D89" w:rsidRDefault="00DE05F5" w:rsidP="00CB4526">
            <w:pPr>
              <w:jc w:val="center"/>
              <w:rPr>
                <w:rFonts w:ascii="Calibri" w:hAnsi="Calibri" w:cs="Calibri"/>
                <w:sz w:val="20"/>
                <w:szCs w:val="20"/>
              </w:rPr>
            </w:pPr>
            <w:r>
              <w:rPr>
                <w:rFonts w:ascii="Calibri" w:hAnsi="Calibri" w:cs="Calibri"/>
                <w:sz w:val="20"/>
                <w:szCs w:val="20"/>
              </w:rPr>
              <w:t>Ед изм</w:t>
            </w:r>
          </w:p>
        </w:tc>
        <w:tc>
          <w:tcPr>
            <w:tcW w:w="1130" w:type="dxa"/>
            <w:gridSpan w:val="4"/>
            <w:vMerge w:val="restart"/>
            <w:tcBorders>
              <w:top w:val="nil"/>
              <w:left w:val="single" w:sz="4" w:space="0" w:color="auto"/>
              <w:bottom w:val="single" w:sz="4" w:space="0" w:color="auto"/>
              <w:right w:val="single" w:sz="4" w:space="0" w:color="auto"/>
            </w:tcBorders>
            <w:shd w:val="clear" w:color="000000" w:fill="FFFFFF"/>
            <w:vAlign w:val="center"/>
            <w:hideMark/>
          </w:tcPr>
          <w:p w:rsidR="00DE05F5" w:rsidRPr="00336D89" w:rsidRDefault="00DE05F5" w:rsidP="00CB4526">
            <w:pPr>
              <w:jc w:val="center"/>
              <w:rPr>
                <w:rFonts w:ascii="Arial Armenian" w:hAnsi="Arial Armenian"/>
                <w:sz w:val="20"/>
                <w:szCs w:val="20"/>
              </w:rPr>
            </w:pPr>
            <w:r>
              <w:rPr>
                <w:rFonts w:ascii="Arial" w:hAnsi="Arial" w:cs="Arial"/>
                <w:sz w:val="20"/>
                <w:szCs w:val="20"/>
              </w:rPr>
              <w:t>колмчество</w:t>
            </w:r>
          </w:p>
        </w:tc>
        <w:tc>
          <w:tcPr>
            <w:tcW w:w="99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E05F5" w:rsidRPr="00336D89" w:rsidRDefault="00DE05F5" w:rsidP="00CB4526">
            <w:pPr>
              <w:jc w:val="center"/>
              <w:rPr>
                <w:rFonts w:ascii="Arial Armenian" w:hAnsi="Arial Armenian"/>
                <w:sz w:val="20"/>
                <w:szCs w:val="20"/>
              </w:rPr>
            </w:pPr>
            <w:r>
              <w:rPr>
                <w:rFonts w:ascii="Arial" w:hAnsi="Arial" w:cs="Arial"/>
                <w:sz w:val="20"/>
                <w:szCs w:val="20"/>
              </w:rPr>
              <w:t>Цена ед</w:t>
            </w:r>
            <w:r>
              <w:rPr>
                <w:rFonts w:ascii="Cambria Math" w:hAnsi="Cambria Math" w:cs="Cambria Math"/>
                <w:sz w:val="20"/>
                <w:szCs w:val="20"/>
              </w:rPr>
              <w:t>․</w:t>
            </w:r>
          </w:p>
        </w:tc>
        <w:tc>
          <w:tcPr>
            <w:tcW w:w="1064"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E05F5" w:rsidRPr="00336D89" w:rsidRDefault="00DE05F5" w:rsidP="00CB4526">
            <w:pPr>
              <w:jc w:val="center"/>
              <w:rPr>
                <w:rFonts w:ascii="Arial Armenian" w:hAnsi="Arial Armenian"/>
                <w:sz w:val="20"/>
                <w:szCs w:val="20"/>
              </w:rPr>
            </w:pPr>
            <w:r>
              <w:rPr>
                <w:rFonts w:ascii="Arial" w:hAnsi="Arial" w:cs="Arial"/>
                <w:sz w:val="20"/>
                <w:szCs w:val="20"/>
              </w:rPr>
              <w:t>Итого</w:t>
            </w:r>
          </w:p>
        </w:tc>
      </w:tr>
      <w:tr w:rsidR="00DE05F5" w:rsidRPr="00501696" w:rsidTr="00D05AC9">
        <w:trPr>
          <w:gridAfter w:val="1"/>
          <w:wAfter w:w="12" w:type="dxa"/>
          <w:trHeight w:val="345"/>
        </w:trPr>
        <w:tc>
          <w:tcPr>
            <w:tcW w:w="776" w:type="dxa"/>
            <w:vMerge/>
            <w:tcBorders>
              <w:top w:val="nil"/>
              <w:left w:val="single" w:sz="4" w:space="0" w:color="auto"/>
              <w:bottom w:val="single" w:sz="4" w:space="0" w:color="000000"/>
              <w:right w:val="single" w:sz="4" w:space="0" w:color="auto"/>
            </w:tcBorders>
            <w:vAlign w:val="center"/>
            <w:hideMark/>
          </w:tcPr>
          <w:p w:rsidR="00DE05F5" w:rsidRPr="00501696" w:rsidRDefault="00DE05F5" w:rsidP="00CB4526">
            <w:pPr>
              <w:rPr>
                <w:rFonts w:ascii="Arial LatArm" w:hAnsi="Arial LatArm"/>
                <w:sz w:val="20"/>
                <w:szCs w:val="20"/>
              </w:rPr>
            </w:pPr>
          </w:p>
        </w:tc>
        <w:tc>
          <w:tcPr>
            <w:tcW w:w="6029" w:type="dxa"/>
            <w:gridSpan w:val="2"/>
            <w:vMerge/>
            <w:tcBorders>
              <w:top w:val="nil"/>
              <w:left w:val="single" w:sz="4" w:space="0" w:color="auto"/>
              <w:bottom w:val="single" w:sz="4" w:space="0" w:color="000000"/>
              <w:right w:val="single" w:sz="4" w:space="0" w:color="auto"/>
            </w:tcBorders>
            <w:vAlign w:val="center"/>
            <w:hideMark/>
          </w:tcPr>
          <w:p w:rsidR="00DE05F5" w:rsidRPr="00501696" w:rsidRDefault="00DE05F5" w:rsidP="00CB4526">
            <w:pPr>
              <w:rPr>
                <w:rFonts w:ascii="Arial LatArm" w:hAnsi="Arial LatArm"/>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rsidR="00DE05F5" w:rsidRPr="00501696" w:rsidRDefault="00DE05F5" w:rsidP="00CB4526">
            <w:pPr>
              <w:rPr>
                <w:rFonts w:ascii="Arial Armenian" w:hAnsi="Arial Armenian"/>
                <w:sz w:val="20"/>
                <w:szCs w:val="20"/>
              </w:rPr>
            </w:pPr>
          </w:p>
        </w:tc>
        <w:tc>
          <w:tcPr>
            <w:tcW w:w="1130" w:type="dxa"/>
            <w:gridSpan w:val="4"/>
            <w:vMerge/>
            <w:tcBorders>
              <w:top w:val="nil"/>
              <w:left w:val="single" w:sz="4" w:space="0" w:color="auto"/>
              <w:bottom w:val="single" w:sz="4" w:space="0" w:color="auto"/>
              <w:right w:val="single" w:sz="4" w:space="0" w:color="auto"/>
            </w:tcBorders>
            <w:vAlign w:val="center"/>
            <w:hideMark/>
          </w:tcPr>
          <w:p w:rsidR="00DE05F5" w:rsidRPr="00501696" w:rsidRDefault="00DE05F5" w:rsidP="00CB4526">
            <w:pPr>
              <w:rPr>
                <w:rFonts w:ascii="Arial Armenian" w:hAnsi="Arial Armenian"/>
                <w:sz w:val="20"/>
                <w:szCs w:val="20"/>
              </w:rPr>
            </w:pPr>
          </w:p>
        </w:tc>
        <w:tc>
          <w:tcPr>
            <w:tcW w:w="996" w:type="dxa"/>
            <w:gridSpan w:val="2"/>
            <w:vMerge/>
            <w:tcBorders>
              <w:top w:val="nil"/>
              <w:left w:val="single" w:sz="4" w:space="0" w:color="auto"/>
              <w:bottom w:val="single" w:sz="4" w:space="0" w:color="auto"/>
              <w:right w:val="single" w:sz="4" w:space="0" w:color="auto"/>
            </w:tcBorders>
            <w:vAlign w:val="center"/>
            <w:hideMark/>
          </w:tcPr>
          <w:p w:rsidR="00DE05F5" w:rsidRPr="00501696" w:rsidRDefault="00DE05F5" w:rsidP="00CB4526">
            <w:pPr>
              <w:rPr>
                <w:rFonts w:ascii="Arial Armenian" w:hAnsi="Arial Armenian"/>
                <w:sz w:val="20"/>
                <w:szCs w:val="20"/>
              </w:rPr>
            </w:pPr>
          </w:p>
        </w:tc>
        <w:tc>
          <w:tcPr>
            <w:tcW w:w="1064" w:type="dxa"/>
            <w:gridSpan w:val="2"/>
            <w:vMerge/>
            <w:tcBorders>
              <w:top w:val="nil"/>
              <w:left w:val="single" w:sz="4" w:space="0" w:color="auto"/>
              <w:bottom w:val="single" w:sz="4" w:space="0" w:color="auto"/>
              <w:right w:val="single" w:sz="4" w:space="0" w:color="auto"/>
            </w:tcBorders>
            <w:vAlign w:val="center"/>
            <w:hideMark/>
          </w:tcPr>
          <w:p w:rsidR="00DE05F5" w:rsidRPr="00501696" w:rsidRDefault="00DE05F5" w:rsidP="00CB4526">
            <w:pPr>
              <w:rPr>
                <w:rFonts w:ascii="Arial Armenian" w:hAnsi="Arial Armenian"/>
                <w:sz w:val="20"/>
                <w:szCs w:val="20"/>
              </w:rPr>
            </w:pPr>
          </w:p>
        </w:tc>
      </w:tr>
      <w:tr w:rsidR="00DE05F5" w:rsidRPr="00501696" w:rsidTr="00D05AC9">
        <w:trPr>
          <w:gridAfter w:val="1"/>
          <w:wAfter w:w="12" w:type="dxa"/>
          <w:trHeight w:val="46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20"/>
                <w:szCs w:val="20"/>
              </w:rPr>
            </w:pPr>
            <w:r w:rsidRPr="00501696">
              <w:rPr>
                <w:rFonts w:ascii="Arial LatArm" w:hAnsi="Arial LatArm"/>
                <w:sz w:val="20"/>
                <w:szCs w:val="20"/>
              </w:rPr>
              <w:t>1</w:t>
            </w:r>
          </w:p>
        </w:tc>
        <w:tc>
          <w:tcPr>
            <w:tcW w:w="6029" w:type="dxa"/>
            <w:gridSpan w:val="2"/>
            <w:tcBorders>
              <w:top w:val="nil"/>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20"/>
                <w:szCs w:val="20"/>
              </w:rPr>
            </w:pPr>
            <w:r w:rsidRPr="00501696">
              <w:rPr>
                <w:rFonts w:ascii="Arial LatArm" w:hAnsi="Arial LatArm"/>
                <w:sz w:val="20"/>
                <w:szCs w:val="20"/>
              </w:rPr>
              <w:t>2</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20"/>
                <w:szCs w:val="20"/>
              </w:rPr>
            </w:pPr>
            <w:r w:rsidRPr="00501696">
              <w:rPr>
                <w:rFonts w:ascii="Arial LatArm" w:hAnsi="Arial LatArm"/>
                <w:sz w:val="20"/>
                <w:szCs w:val="20"/>
              </w:rPr>
              <w:t>3</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20"/>
                <w:szCs w:val="20"/>
              </w:rPr>
            </w:pPr>
            <w:r w:rsidRPr="00501696">
              <w:rPr>
                <w:rFonts w:ascii="Arial LatArm" w:hAnsi="Arial LatArm"/>
                <w:sz w:val="20"/>
                <w:szCs w:val="20"/>
              </w:rPr>
              <w:t>4</w:t>
            </w:r>
          </w:p>
        </w:tc>
        <w:tc>
          <w:tcPr>
            <w:tcW w:w="1045" w:type="dxa"/>
            <w:gridSpan w:val="4"/>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Armenian" w:hAnsi="Arial Armenian"/>
                <w:sz w:val="20"/>
                <w:szCs w:val="20"/>
              </w:rPr>
            </w:pPr>
            <w:r w:rsidRPr="00501696">
              <w:rPr>
                <w:rFonts w:ascii="Arial Armenian" w:hAnsi="Arial Armenian"/>
                <w:sz w:val="20"/>
                <w:szCs w:val="20"/>
              </w:rPr>
              <w:t>5</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Armenian" w:hAnsi="Arial Armenian"/>
                <w:sz w:val="20"/>
                <w:szCs w:val="20"/>
              </w:rPr>
            </w:pPr>
            <w:r w:rsidRPr="00501696">
              <w:rPr>
                <w:rFonts w:ascii="Arial Armenian" w:hAnsi="Arial Armenian"/>
                <w:sz w:val="20"/>
                <w:szCs w:val="20"/>
              </w:rPr>
              <w:t>6</w:t>
            </w:r>
          </w:p>
        </w:tc>
      </w:tr>
      <w:tr w:rsidR="00DE05F5" w:rsidRPr="00501696" w:rsidTr="00D05AC9">
        <w:trPr>
          <w:gridAfter w:val="1"/>
          <w:wAfter w:w="12" w:type="dxa"/>
          <w:trHeight w:val="462"/>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rPr>
                <w:rFonts w:ascii="Arial Armenian" w:hAnsi="Arial Armenian"/>
                <w:sz w:val="18"/>
                <w:szCs w:val="18"/>
              </w:rPr>
            </w:pPr>
            <w:r w:rsidRPr="00501696">
              <w:rPr>
                <w:rFonts w:ascii="Arial Armenian" w:hAnsi="Arial Armenian"/>
                <w:sz w:val="18"/>
                <w:szCs w:val="18"/>
              </w:rPr>
              <w:t> </w:t>
            </w:r>
          </w:p>
        </w:tc>
        <w:tc>
          <w:tcPr>
            <w:tcW w:w="6029" w:type="dxa"/>
            <w:gridSpan w:val="2"/>
            <w:tcBorders>
              <w:top w:val="nil"/>
              <w:left w:val="nil"/>
              <w:bottom w:val="single" w:sz="4" w:space="0" w:color="auto"/>
              <w:right w:val="single" w:sz="4" w:space="0" w:color="auto"/>
            </w:tcBorders>
            <w:shd w:val="clear" w:color="000000" w:fill="FFFFFF"/>
            <w:vAlign w:val="center"/>
            <w:hideMark/>
          </w:tcPr>
          <w:p w:rsidR="00DE05F5" w:rsidRPr="00336D89" w:rsidRDefault="00DE05F5" w:rsidP="00CB4526">
            <w:pPr>
              <w:jc w:val="center"/>
              <w:rPr>
                <w:rFonts w:ascii="Arial Armenian" w:hAnsi="Arial Armenian"/>
                <w:b/>
                <w:bCs/>
                <w:sz w:val="20"/>
                <w:szCs w:val="20"/>
              </w:rPr>
            </w:pPr>
            <w:r>
              <w:rPr>
                <w:rFonts w:ascii="Arial" w:hAnsi="Arial" w:cs="Arial"/>
                <w:b/>
                <w:bCs/>
                <w:sz w:val="20"/>
                <w:szCs w:val="20"/>
              </w:rPr>
              <w:t>Строительные работы</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8"/>
                <w:szCs w:val="18"/>
              </w:rPr>
            </w:pPr>
            <w:r w:rsidRPr="00501696">
              <w:rPr>
                <w:rFonts w:ascii="Arial Armenian" w:hAnsi="Arial Armenian"/>
                <w:sz w:val="18"/>
                <w:szCs w:val="18"/>
              </w:rPr>
              <w:t> </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8"/>
                <w:szCs w:val="18"/>
              </w:rPr>
            </w:pPr>
            <w:r w:rsidRPr="00501696">
              <w:rPr>
                <w:rFonts w:ascii="Arial Armenian" w:hAnsi="Arial Armenian"/>
                <w:sz w:val="18"/>
                <w:szCs w:val="18"/>
              </w:rPr>
              <w:t> </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8"/>
                <w:szCs w:val="18"/>
              </w:rPr>
            </w:pPr>
            <w:r w:rsidRPr="00501696">
              <w:rPr>
                <w:rFonts w:ascii="Arial Armenian" w:hAnsi="Arial Armenian"/>
                <w:sz w:val="18"/>
                <w:szCs w:val="18"/>
              </w:rPr>
              <w:t> </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8"/>
                <w:szCs w:val="18"/>
              </w:rPr>
            </w:pPr>
            <w:r w:rsidRPr="00501696">
              <w:rPr>
                <w:rFonts w:ascii="Arial Armenian" w:hAnsi="Arial Armenian"/>
                <w:sz w:val="18"/>
                <w:szCs w:val="18"/>
              </w:rPr>
              <w:t> </w:t>
            </w:r>
          </w:p>
        </w:tc>
      </w:tr>
      <w:tr w:rsidR="00DE05F5" w:rsidRPr="00501696" w:rsidTr="00D05AC9">
        <w:trPr>
          <w:gridAfter w:val="1"/>
          <w:wAfter w:w="12" w:type="dxa"/>
          <w:trHeight w:val="462"/>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 </w:t>
            </w:r>
          </w:p>
        </w:tc>
        <w:tc>
          <w:tcPr>
            <w:tcW w:w="6029" w:type="dxa"/>
            <w:gridSpan w:val="2"/>
            <w:tcBorders>
              <w:top w:val="nil"/>
              <w:left w:val="nil"/>
              <w:bottom w:val="single" w:sz="4" w:space="0" w:color="auto"/>
              <w:right w:val="single" w:sz="4" w:space="0" w:color="auto"/>
            </w:tcBorders>
            <w:shd w:val="clear" w:color="000000" w:fill="FFFFFF"/>
            <w:vAlign w:val="center"/>
            <w:hideMark/>
          </w:tcPr>
          <w:p w:rsidR="00DE05F5" w:rsidRPr="00336D89" w:rsidRDefault="00DE05F5" w:rsidP="00CB4526">
            <w:pPr>
              <w:jc w:val="center"/>
              <w:rPr>
                <w:rFonts w:ascii="Arial LatArm" w:hAnsi="Arial LatArm"/>
                <w:b/>
                <w:bCs/>
                <w:color w:val="FF0000"/>
                <w:sz w:val="18"/>
                <w:szCs w:val="18"/>
              </w:rPr>
            </w:pPr>
            <w:r>
              <w:rPr>
                <w:rFonts w:ascii="Arial" w:hAnsi="Arial" w:cs="Arial"/>
                <w:b/>
                <w:bCs/>
                <w:color w:val="FF0000"/>
                <w:sz w:val="18"/>
                <w:szCs w:val="18"/>
              </w:rPr>
              <w:t>Лаборатории химии и биологии</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noProof/>
                <w:sz w:val="16"/>
                <w:szCs w:val="16"/>
                <w:lang w:val="en-US" w:eastAsia="en-US" w:bidi="ar-SA"/>
              </w:rPr>
              <mc:AlternateContent>
                <mc:Choice Requires="wps">
                  <w:drawing>
                    <wp:anchor distT="0" distB="0" distL="114300" distR="114300" simplePos="0" relativeHeight="251659264" behindDoc="0" locked="0" layoutInCell="1" allowOverlap="1" wp14:anchorId="042D242A" wp14:editId="52D102C6">
                      <wp:simplePos x="0" y="0"/>
                      <wp:positionH relativeFrom="column">
                        <wp:posOffset>0</wp:posOffset>
                      </wp:positionH>
                      <wp:positionV relativeFrom="paragraph">
                        <wp:posOffset>0</wp:posOffset>
                      </wp:positionV>
                      <wp:extent cx="76200" cy="19050"/>
                      <wp:effectExtent l="19050" t="38100" r="19050" b="38100"/>
                      <wp:wrapNone/>
                      <wp:docPr id="155815" name="Text Box 155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CE5D044" id="_x0000_t202" coordsize="21600,21600" o:spt="202" path="m,l,21600r21600,l21600,xe">
                      <v:stroke joinstyle="miter"/>
                      <v:path gradientshapeok="t" o:connecttype="rect"/>
                    </v:shapetype>
                    <v:shape id="Text Box 155815" o:spid="_x0000_s1026" type="#_x0000_t202" style="position:absolute;margin-left:0;margin-top:0;width:6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gpU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YYC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s5gp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0288" behindDoc="0" locked="0" layoutInCell="1" allowOverlap="1" wp14:anchorId="37644384" wp14:editId="1C7EF3C6">
                      <wp:simplePos x="0" y="0"/>
                      <wp:positionH relativeFrom="column">
                        <wp:posOffset>0</wp:posOffset>
                      </wp:positionH>
                      <wp:positionV relativeFrom="paragraph">
                        <wp:posOffset>0</wp:posOffset>
                      </wp:positionV>
                      <wp:extent cx="76200" cy="19050"/>
                      <wp:effectExtent l="19050" t="38100" r="19050" b="38100"/>
                      <wp:wrapNone/>
                      <wp:docPr id="155816" name="Text Box 155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E2FF0D" id="Text Box 155816" o:spid="_x0000_s1026" type="#_x0000_t202" style="position:absolute;margin-left:0;margin-top:0;width:6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Zl2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A0T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9mZl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1312" behindDoc="0" locked="0" layoutInCell="1" allowOverlap="1" wp14:anchorId="4D5ABE15" wp14:editId="2D3B0C96">
                      <wp:simplePos x="0" y="0"/>
                      <wp:positionH relativeFrom="column">
                        <wp:posOffset>0</wp:posOffset>
                      </wp:positionH>
                      <wp:positionV relativeFrom="paragraph">
                        <wp:posOffset>0</wp:posOffset>
                      </wp:positionV>
                      <wp:extent cx="76200" cy="19050"/>
                      <wp:effectExtent l="19050" t="38100" r="19050" b="38100"/>
                      <wp:wrapNone/>
                      <wp:docPr id="155817" name="Text Box 155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233E19" id="Text Box 155817" o:spid="_x0000_s1026" type="#_x0000_t202" style="position:absolute;margin-left:0;margin-top:0;width:6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je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4w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U443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2336" behindDoc="0" locked="0" layoutInCell="1" allowOverlap="1" wp14:anchorId="4D5EB1FB" wp14:editId="44DEBBB5">
                      <wp:simplePos x="0" y="0"/>
                      <wp:positionH relativeFrom="column">
                        <wp:posOffset>0</wp:posOffset>
                      </wp:positionH>
                      <wp:positionV relativeFrom="paragraph">
                        <wp:posOffset>0</wp:posOffset>
                      </wp:positionV>
                      <wp:extent cx="76200" cy="19050"/>
                      <wp:effectExtent l="19050" t="38100" r="19050" b="38100"/>
                      <wp:wrapNone/>
                      <wp:docPr id="155818" name="Text Box 155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4F6578" id="Text Box 155818" o:spid="_x0000_s1026" type="#_x0000_t202" style="position:absolute;margin-left:0;margin-top:0;width:6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eZ2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YzeZ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3360" behindDoc="0" locked="0" layoutInCell="1" allowOverlap="1" wp14:anchorId="2FD3DA35" wp14:editId="6D66F9B8">
                      <wp:simplePos x="0" y="0"/>
                      <wp:positionH relativeFrom="column">
                        <wp:posOffset>0</wp:posOffset>
                      </wp:positionH>
                      <wp:positionV relativeFrom="paragraph">
                        <wp:posOffset>0</wp:posOffset>
                      </wp:positionV>
                      <wp:extent cx="76200" cy="19050"/>
                      <wp:effectExtent l="19050" t="38100" r="19050" b="38100"/>
                      <wp:wrapNone/>
                      <wp:docPr id="155819" name="Text Box 155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0301D6" id="Text Box 155819" o:spid="_x0000_s1026" type="#_x0000_t202" style="position:absolute;margin-left:0;margin-top:0;width:6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fe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Y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oGkf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4384" behindDoc="0" locked="0" layoutInCell="1" allowOverlap="1" wp14:anchorId="2286F936" wp14:editId="2F135FB7">
                      <wp:simplePos x="0" y="0"/>
                      <wp:positionH relativeFrom="column">
                        <wp:posOffset>0</wp:posOffset>
                      </wp:positionH>
                      <wp:positionV relativeFrom="paragraph">
                        <wp:posOffset>0</wp:posOffset>
                      </wp:positionV>
                      <wp:extent cx="76200" cy="19050"/>
                      <wp:effectExtent l="19050" t="38100" r="19050" b="38100"/>
                      <wp:wrapNone/>
                      <wp:docPr id="155820" name="Text Box 155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E00F52" id="Text Box 155820" o:spid="_x0000_s1026" type="#_x0000_t202" style="position:absolute;margin-left:0;margin-top:0;width:6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S1C1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5408" behindDoc="0" locked="0" layoutInCell="1" allowOverlap="1" wp14:anchorId="154BB3D1" wp14:editId="143E2595">
                      <wp:simplePos x="0" y="0"/>
                      <wp:positionH relativeFrom="column">
                        <wp:posOffset>0</wp:posOffset>
                      </wp:positionH>
                      <wp:positionV relativeFrom="paragraph">
                        <wp:posOffset>0</wp:posOffset>
                      </wp:positionV>
                      <wp:extent cx="76200" cy="19050"/>
                      <wp:effectExtent l="19050" t="38100" r="19050" b="38100"/>
                      <wp:wrapNone/>
                      <wp:docPr id="155821" name="Text Box 155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9CAAC6" id="Text Box 155821" o:spid="_x0000_s1026" type="#_x0000_t202" style="position:absolute;margin-left:0;margin-top:0;width:6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4zx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IoxE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iA4z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6432" behindDoc="0" locked="0" layoutInCell="1" allowOverlap="1" wp14:anchorId="2F3471A3" wp14:editId="09F85003">
                      <wp:simplePos x="0" y="0"/>
                      <wp:positionH relativeFrom="column">
                        <wp:posOffset>0</wp:posOffset>
                      </wp:positionH>
                      <wp:positionV relativeFrom="paragraph">
                        <wp:posOffset>0</wp:posOffset>
                      </wp:positionV>
                      <wp:extent cx="76200" cy="19050"/>
                      <wp:effectExtent l="19050" t="38100" r="19050" b="38100"/>
                      <wp:wrapNone/>
                      <wp:docPr id="155822" name="Text Box 155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4A4CD3" id="Text Box 155822" o:spid="_x0000_s1026" type="#_x0000_t202" style="position:absolute;margin-left:0;margin-top:0;width:6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T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Iowk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zfB/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7456" behindDoc="0" locked="0" layoutInCell="1" allowOverlap="1" wp14:anchorId="162235BF" wp14:editId="39748BC5">
                      <wp:simplePos x="0" y="0"/>
                      <wp:positionH relativeFrom="column">
                        <wp:posOffset>0</wp:posOffset>
                      </wp:positionH>
                      <wp:positionV relativeFrom="paragraph">
                        <wp:posOffset>0</wp:posOffset>
                      </wp:positionV>
                      <wp:extent cx="76200" cy="19050"/>
                      <wp:effectExtent l="19050" t="38100" r="19050" b="38100"/>
                      <wp:wrapNone/>
                      <wp:docPr id="155823" name="Text Box 155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84931" id="Text Box 155823" o:spid="_x0000_s1026" type="#_x0000_t202" style="position:absolute;margin-left:0;margin-top:0;width:6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6u+e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8480" behindDoc="0" locked="0" layoutInCell="1" allowOverlap="1" wp14:anchorId="4722E4ED" wp14:editId="20B52234">
                      <wp:simplePos x="0" y="0"/>
                      <wp:positionH relativeFrom="column">
                        <wp:posOffset>0</wp:posOffset>
                      </wp:positionH>
                      <wp:positionV relativeFrom="paragraph">
                        <wp:posOffset>0</wp:posOffset>
                      </wp:positionV>
                      <wp:extent cx="76200" cy="19050"/>
                      <wp:effectExtent l="19050" t="38100" r="19050" b="38100"/>
                      <wp:wrapNone/>
                      <wp:docPr id="155824" name="Text Box 155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B42F9D" id="Text Box 155824" o:spid="_x0000_s1026" type="#_x0000_t202" style="position:absolute;margin-left:0;margin-top:0;width:6pt;height: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jmW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Ioxk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Rgjm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69504" behindDoc="0" locked="0" layoutInCell="1" allowOverlap="1" wp14:anchorId="5FEDF104" wp14:editId="46441546">
                      <wp:simplePos x="0" y="0"/>
                      <wp:positionH relativeFrom="column">
                        <wp:posOffset>0</wp:posOffset>
                      </wp:positionH>
                      <wp:positionV relativeFrom="paragraph">
                        <wp:posOffset>0</wp:posOffset>
                      </wp:positionV>
                      <wp:extent cx="76200" cy="19050"/>
                      <wp:effectExtent l="19050" t="38100" r="19050" b="38100"/>
                      <wp:wrapNone/>
                      <wp:docPr id="155825" name="Text Box 155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0B5D5" id="Text Box 155825" o:spid="_x0000_s1026" type="#_x0000_t202" style="position:absolute;margin-left:0;margin-top:0;width:6pt;height: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FVmD5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0528" behindDoc="0" locked="0" layoutInCell="1" allowOverlap="1" wp14:anchorId="3CF0EAB5" wp14:editId="0168F826">
                      <wp:simplePos x="0" y="0"/>
                      <wp:positionH relativeFrom="column">
                        <wp:posOffset>0</wp:posOffset>
                      </wp:positionH>
                      <wp:positionV relativeFrom="paragraph">
                        <wp:posOffset>0</wp:posOffset>
                      </wp:positionV>
                      <wp:extent cx="76200" cy="19050"/>
                      <wp:effectExtent l="19050" t="38100" r="19050" b="38100"/>
                      <wp:wrapNone/>
                      <wp:docPr id="155826" name="Text Box 155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5A39F4" id="Text Box 155826" o:spid="_x0000_s1026" type="#_x0000_t202" style="position:absolute;margin-left:0;margin-top:0;width:6pt;height: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wKgs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1552" behindDoc="0" locked="0" layoutInCell="1" allowOverlap="1" wp14:anchorId="33048DD7" wp14:editId="50C2483F">
                      <wp:simplePos x="0" y="0"/>
                      <wp:positionH relativeFrom="column">
                        <wp:posOffset>0</wp:posOffset>
                      </wp:positionH>
                      <wp:positionV relativeFrom="paragraph">
                        <wp:posOffset>0</wp:posOffset>
                      </wp:positionV>
                      <wp:extent cx="76200" cy="19050"/>
                      <wp:effectExtent l="19050" t="38100" r="19050" b="38100"/>
                      <wp:wrapNone/>
                      <wp:docPr id="155827" name="Text Box 155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7A160" id="Text Box 155827" o:spid="_x0000_s1026" type="#_x0000_t202" style="position:absolute;margin-left:0;margin-top:0;width:6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q0Zg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P2qt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2576" behindDoc="0" locked="0" layoutInCell="1" allowOverlap="1" wp14:anchorId="485A87BE" wp14:editId="541666EE">
                      <wp:simplePos x="0" y="0"/>
                      <wp:positionH relativeFrom="column">
                        <wp:posOffset>0</wp:posOffset>
                      </wp:positionH>
                      <wp:positionV relativeFrom="paragraph">
                        <wp:posOffset>0</wp:posOffset>
                      </wp:positionV>
                      <wp:extent cx="76200" cy="19050"/>
                      <wp:effectExtent l="19050" t="38100" r="19050" b="38100"/>
                      <wp:wrapNone/>
                      <wp:docPr id="155828" name="Text Box 1558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62B655" id="Text Box 155828" o:spid="_x0000_s1026" type="#_x0000_t202" style="position:absolute;margin-left:0;margin-top:0;width:6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VfnQ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3600" behindDoc="0" locked="0" layoutInCell="1" allowOverlap="1" wp14:anchorId="7A77894E" wp14:editId="56DB752A">
                      <wp:simplePos x="0" y="0"/>
                      <wp:positionH relativeFrom="column">
                        <wp:posOffset>0</wp:posOffset>
                      </wp:positionH>
                      <wp:positionV relativeFrom="paragraph">
                        <wp:posOffset>0</wp:posOffset>
                      </wp:positionV>
                      <wp:extent cx="76200" cy="19050"/>
                      <wp:effectExtent l="19050" t="38100" r="19050" b="38100"/>
                      <wp:wrapNone/>
                      <wp:docPr id="155829" name="Text Box 155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459529" id="Text Box 155829" o:spid="_x0000_s1026" type="#_x0000_t202" style="position:absolute;margin-left:0;margin-top:0;width:6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dW0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Iow0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lqdW0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4624" behindDoc="0" locked="0" layoutInCell="1" allowOverlap="1" wp14:anchorId="3C2AA19A" wp14:editId="4A866683">
                      <wp:simplePos x="0" y="0"/>
                      <wp:positionH relativeFrom="column">
                        <wp:posOffset>0</wp:posOffset>
                      </wp:positionH>
                      <wp:positionV relativeFrom="paragraph">
                        <wp:posOffset>0</wp:posOffset>
                      </wp:positionV>
                      <wp:extent cx="76200" cy="19050"/>
                      <wp:effectExtent l="19050" t="38100" r="19050" b="38100"/>
                      <wp:wrapNone/>
                      <wp:docPr id="155830" name="Text Box 155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63993" id="Text Box 155830" o:spid="_x0000_s1026" type="#_x0000_t202" style="position:absolute;margin-left:0;margin-top:0;width:6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lFXH9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5648" behindDoc="0" locked="0" layoutInCell="1" allowOverlap="1" wp14:anchorId="21179A11" wp14:editId="217E35ED">
                      <wp:simplePos x="0" y="0"/>
                      <wp:positionH relativeFrom="column">
                        <wp:posOffset>0</wp:posOffset>
                      </wp:positionH>
                      <wp:positionV relativeFrom="paragraph">
                        <wp:posOffset>0</wp:posOffset>
                      </wp:positionV>
                      <wp:extent cx="76200" cy="19050"/>
                      <wp:effectExtent l="19050" t="38100" r="19050" b="38100"/>
                      <wp:wrapNone/>
                      <wp:docPr id="155831" name="Text Box 155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04D69A" id="Text Box 155831" o:spid="_x0000_s1026" type="#_x0000_t202" style="position:absolute;margin-left:0;margin-top:0;width:6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v3X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NyG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Zkv3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6672" behindDoc="0" locked="0" layoutInCell="1" allowOverlap="1" wp14:anchorId="01E77DF9" wp14:editId="28D867C4">
                      <wp:simplePos x="0" y="0"/>
                      <wp:positionH relativeFrom="column">
                        <wp:posOffset>0</wp:posOffset>
                      </wp:positionH>
                      <wp:positionV relativeFrom="paragraph">
                        <wp:posOffset>0</wp:posOffset>
                      </wp:positionV>
                      <wp:extent cx="76200" cy="19050"/>
                      <wp:effectExtent l="19050" t="38100" r="19050" b="38100"/>
                      <wp:wrapNone/>
                      <wp:docPr id="155832" name="Text Box 155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BFB2D" id="Text Box 155832" o:spid="_x0000_s1026" type="#_x0000_t202" style="position:absolute;margin-left:0;margin-top:0;width:6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O1u9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7696" behindDoc="0" locked="0" layoutInCell="1" allowOverlap="1" wp14:anchorId="1111876D" wp14:editId="68851412">
                      <wp:simplePos x="0" y="0"/>
                      <wp:positionH relativeFrom="column">
                        <wp:posOffset>0</wp:posOffset>
                      </wp:positionH>
                      <wp:positionV relativeFrom="paragraph">
                        <wp:posOffset>0</wp:posOffset>
                      </wp:positionV>
                      <wp:extent cx="76200" cy="19050"/>
                      <wp:effectExtent l="19050" t="38100" r="19050" b="38100"/>
                      <wp:wrapNone/>
                      <wp:docPr id="155833" name="Text Box 155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0CDC0" id="Text Box 155833" o:spid="_x0000_s1026" type="#_x0000_t202" style="position:absolute;margin-left:0;margin-top:0;width:6pt;height: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4Os9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8720" behindDoc="0" locked="0" layoutInCell="1" allowOverlap="1" wp14:anchorId="545FEE93" wp14:editId="7F5056CA">
                      <wp:simplePos x="0" y="0"/>
                      <wp:positionH relativeFrom="column">
                        <wp:posOffset>0</wp:posOffset>
                      </wp:positionH>
                      <wp:positionV relativeFrom="paragraph">
                        <wp:posOffset>0</wp:posOffset>
                      </wp:positionV>
                      <wp:extent cx="76200" cy="19050"/>
                      <wp:effectExtent l="19050" t="38100" r="19050" b="38100"/>
                      <wp:wrapNone/>
                      <wp:docPr id="155834" name="Text Box 155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A336F" id="Text Box 155834" o:spid="_x0000_s1026" type="#_x0000_t202" style="position:absolute;margin-left:0;margin-top:0;width:6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0iw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NxG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qE0i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79744" behindDoc="0" locked="0" layoutInCell="1" allowOverlap="1" wp14:anchorId="481E77F9" wp14:editId="53ED5735">
                      <wp:simplePos x="0" y="0"/>
                      <wp:positionH relativeFrom="column">
                        <wp:posOffset>0</wp:posOffset>
                      </wp:positionH>
                      <wp:positionV relativeFrom="paragraph">
                        <wp:posOffset>0</wp:posOffset>
                      </wp:positionV>
                      <wp:extent cx="76200" cy="19050"/>
                      <wp:effectExtent l="19050" t="38100" r="19050" b="38100"/>
                      <wp:wrapNone/>
                      <wp:docPr id="155835" name="Text Box 155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5A502" id="Text Box 155835" o:spid="_x0000_s1026" type="#_x0000_t202" style="position:absolute;margin-left:0;margin-top:0;width:6pt;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OkY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NzG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axOk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0768" behindDoc="0" locked="0" layoutInCell="1" allowOverlap="1" wp14:anchorId="53377E98" wp14:editId="13006E1B">
                      <wp:simplePos x="0" y="0"/>
                      <wp:positionH relativeFrom="column">
                        <wp:posOffset>0</wp:posOffset>
                      </wp:positionH>
                      <wp:positionV relativeFrom="paragraph">
                        <wp:posOffset>0</wp:posOffset>
                      </wp:positionV>
                      <wp:extent cx="76200" cy="19050"/>
                      <wp:effectExtent l="19050" t="38100" r="19050" b="38100"/>
                      <wp:wrapNone/>
                      <wp:docPr id="155836" name="Text Box 155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190D4" id="Text Box 155836" o:spid="_x0000_s1026" type="#_x0000_t202" style="position:absolute;margin-left:0;margin-top:0;width:6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Lu3o6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1792" behindDoc="0" locked="0" layoutInCell="1" allowOverlap="1" wp14:anchorId="128CAFF8" wp14:editId="3A476C60">
                      <wp:simplePos x="0" y="0"/>
                      <wp:positionH relativeFrom="column">
                        <wp:posOffset>0</wp:posOffset>
                      </wp:positionH>
                      <wp:positionV relativeFrom="paragraph">
                        <wp:posOffset>0</wp:posOffset>
                      </wp:positionV>
                      <wp:extent cx="76200" cy="19050"/>
                      <wp:effectExtent l="19050" t="38100" r="19050" b="38100"/>
                      <wp:wrapNone/>
                      <wp:docPr id="155837" name="Text Box 155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4B475A" id="Text Box 155837" o:spid="_x0000_s1026" type="#_x0000_t202" style="position:absolute;margin-left:0;margin-top:0;width:6pt;height: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NuS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7bNu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2816" behindDoc="0" locked="0" layoutInCell="1" allowOverlap="1" wp14:anchorId="611569F4" wp14:editId="0D8E8FA2">
                      <wp:simplePos x="0" y="0"/>
                      <wp:positionH relativeFrom="column">
                        <wp:posOffset>0</wp:posOffset>
                      </wp:positionH>
                      <wp:positionV relativeFrom="paragraph">
                        <wp:posOffset>0</wp:posOffset>
                      </wp:positionV>
                      <wp:extent cx="76200" cy="19050"/>
                      <wp:effectExtent l="19050" t="38100" r="19050" b="38100"/>
                      <wp:wrapNone/>
                      <wp:docPr id="155838" name="Text Box 155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95FF5C" id="Text Box 155838" o:spid="_x0000_s1026" type="#_x0000_t202" style="position:absolute;margin-left:0;margin-top:0;width:6pt;height: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7wU6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3840" behindDoc="0" locked="0" layoutInCell="1" allowOverlap="1" wp14:anchorId="3128F319" wp14:editId="0B02D73C">
                      <wp:simplePos x="0" y="0"/>
                      <wp:positionH relativeFrom="column">
                        <wp:posOffset>0</wp:posOffset>
                      </wp:positionH>
                      <wp:positionV relativeFrom="paragraph">
                        <wp:posOffset>0</wp:posOffset>
                      </wp:positionV>
                      <wp:extent cx="76200" cy="19050"/>
                      <wp:effectExtent l="19050" t="38100" r="19050" b="38100"/>
                      <wp:wrapNone/>
                      <wp:docPr id="155839" name="Text Box 1558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399BE" id="Text Box 155839" o:spid="_x0000_s1026" type="#_x0000_t202" style="position:absolute;margin-left:0;margin-top:0;width:6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KSS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Nym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eOKS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4864" behindDoc="0" locked="0" layoutInCell="1" allowOverlap="1" wp14:anchorId="0707C169" wp14:editId="4F939DDA">
                      <wp:simplePos x="0" y="0"/>
                      <wp:positionH relativeFrom="column">
                        <wp:posOffset>0</wp:posOffset>
                      </wp:positionH>
                      <wp:positionV relativeFrom="paragraph">
                        <wp:posOffset>0</wp:posOffset>
                      </wp:positionV>
                      <wp:extent cx="76200" cy="19050"/>
                      <wp:effectExtent l="19050" t="38100" r="19050" b="38100"/>
                      <wp:wrapNone/>
                      <wp:docPr id="155840" name="Text Box 155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4BEAC" id="Text Box 155840" o:spid="_x0000_s1026" type="#_x0000_t202" style="position:absolute;margin-left:0;margin-top:0;width:6pt;height: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Iswi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5888" behindDoc="0" locked="0" layoutInCell="1" allowOverlap="1" wp14:anchorId="6D1BA3B0" wp14:editId="58637B91">
                      <wp:simplePos x="0" y="0"/>
                      <wp:positionH relativeFrom="column">
                        <wp:posOffset>0</wp:posOffset>
                      </wp:positionH>
                      <wp:positionV relativeFrom="paragraph">
                        <wp:posOffset>0</wp:posOffset>
                      </wp:positionV>
                      <wp:extent cx="76200" cy="19050"/>
                      <wp:effectExtent l="19050" t="38100" r="19050" b="38100"/>
                      <wp:wrapNone/>
                      <wp:docPr id="155841" name="Text Box 155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9F038" id="Text Box 155841" o:spid="_x0000_s1026" type="#_x0000_t202" style="position:absolute;margin-left:0;margin-top:0;width:6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Kkk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kcYi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4ZKk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6912" behindDoc="0" locked="0" layoutInCell="1" allowOverlap="1" wp14:anchorId="7B88416A" wp14:editId="3542743F">
                      <wp:simplePos x="0" y="0"/>
                      <wp:positionH relativeFrom="column">
                        <wp:posOffset>0</wp:posOffset>
                      </wp:positionH>
                      <wp:positionV relativeFrom="paragraph">
                        <wp:posOffset>0</wp:posOffset>
                      </wp:positionV>
                      <wp:extent cx="76200" cy="19050"/>
                      <wp:effectExtent l="19050" t="38100" r="19050" b="38100"/>
                      <wp:wrapNone/>
                      <wp:docPr id="155842" name="Text Box 155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A8E881" id="Text Box 155842" o:spid="_x0000_s1026" type="#_x0000_t202" style="position:absolute;margin-left:0;margin-top:0;width:6pt;height: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zoG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I4wk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pGzo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7936" behindDoc="0" locked="0" layoutInCell="1" allowOverlap="1" wp14:anchorId="51726EBA" wp14:editId="2E0EA73E">
                      <wp:simplePos x="0" y="0"/>
                      <wp:positionH relativeFrom="column">
                        <wp:posOffset>0</wp:posOffset>
                      </wp:positionH>
                      <wp:positionV relativeFrom="paragraph">
                        <wp:posOffset>0</wp:posOffset>
                      </wp:positionV>
                      <wp:extent cx="76200" cy="19050"/>
                      <wp:effectExtent l="19050" t="38100" r="19050" b="38100"/>
                      <wp:wrapNone/>
                      <wp:docPr id="155843" name="Text Box 155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9D308" id="Text Box 155843" o:spid="_x0000_s1026" type="#_x0000_t202" style="position:absolute;margin-left:0;margin-top:0;width:6pt;height: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uu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ES3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ZzJu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8960" behindDoc="0" locked="0" layoutInCell="1" allowOverlap="1" wp14:anchorId="0332CEEB" wp14:editId="4F38B53B">
                      <wp:simplePos x="0" y="0"/>
                      <wp:positionH relativeFrom="column">
                        <wp:posOffset>0</wp:posOffset>
                      </wp:positionH>
                      <wp:positionV relativeFrom="paragraph">
                        <wp:posOffset>0</wp:posOffset>
                      </wp:positionV>
                      <wp:extent cx="76200" cy="19050"/>
                      <wp:effectExtent l="19050" t="38100" r="19050" b="38100"/>
                      <wp:wrapNone/>
                      <wp:docPr id="155844" name="Text Box 155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D9466C" id="Text Box 155844" o:spid="_x0000_s1026" type="#_x0000_t202" style="position:absolute;margin-left:0;margin-top:0;width:6pt;height: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&#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L5Rx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89984" behindDoc="0" locked="0" layoutInCell="1" allowOverlap="1" wp14:anchorId="4D8D8A8D" wp14:editId="4A092634">
                      <wp:simplePos x="0" y="0"/>
                      <wp:positionH relativeFrom="column">
                        <wp:posOffset>0</wp:posOffset>
                      </wp:positionH>
                      <wp:positionV relativeFrom="paragraph">
                        <wp:posOffset>0</wp:posOffset>
                      </wp:positionV>
                      <wp:extent cx="76200" cy="19050"/>
                      <wp:effectExtent l="19050" t="38100" r="19050" b="38100"/>
                      <wp:wrapNone/>
                      <wp:docPr id="155845" name="Text Box 155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24231C" id="Text Box 155845" o:spid="_x0000_s1026" type="#_x0000_t202" style="position:absolute;margin-left:0;margin-top:0;width:6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3r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cYC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7Mr3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1008" behindDoc="0" locked="0" layoutInCell="1" allowOverlap="1" wp14:anchorId="5C0B70B5" wp14:editId="3DEFA519">
                      <wp:simplePos x="0" y="0"/>
                      <wp:positionH relativeFrom="column">
                        <wp:posOffset>0</wp:posOffset>
                      </wp:positionH>
                      <wp:positionV relativeFrom="paragraph">
                        <wp:posOffset>0</wp:posOffset>
                      </wp:positionV>
                      <wp:extent cx="76200" cy="19050"/>
                      <wp:effectExtent l="19050" t="38100" r="19050" b="38100"/>
                      <wp:wrapNone/>
                      <wp:docPr id="155846" name="Text Box 155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08CD0" id="Text Box 155846" o:spid="_x0000_s1026" type="#_x0000_t202" style="position:absolute;margin-left:0;margin-top:0;width:6pt;height: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S7J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I0S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qTS7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2032" behindDoc="0" locked="0" layoutInCell="1" allowOverlap="1" wp14:anchorId="2D9D85A7" wp14:editId="0F1D1BC8">
                      <wp:simplePos x="0" y="0"/>
                      <wp:positionH relativeFrom="column">
                        <wp:posOffset>0</wp:posOffset>
                      </wp:positionH>
                      <wp:positionV relativeFrom="paragraph">
                        <wp:posOffset>0</wp:posOffset>
                      </wp:positionV>
                      <wp:extent cx="76200" cy="19050"/>
                      <wp:effectExtent l="19050" t="38100" r="19050" b="38100"/>
                      <wp:wrapNone/>
                      <wp:docPr id="155847" name="Text Box 155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13860" id="Text Box 155847" o:spid="_x0000_s1026" type="#_x0000_t202" style="position:absolute;margin-left:0;margin-top:0;width:6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o9h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8w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pqPY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3056" behindDoc="0" locked="0" layoutInCell="1" allowOverlap="1" wp14:anchorId="6ABF7F67" wp14:editId="4F8771A7">
                      <wp:simplePos x="0" y="0"/>
                      <wp:positionH relativeFrom="column">
                        <wp:posOffset>0</wp:posOffset>
                      </wp:positionH>
                      <wp:positionV relativeFrom="paragraph">
                        <wp:posOffset>0</wp:posOffset>
                      </wp:positionV>
                      <wp:extent cx="76200" cy="19050"/>
                      <wp:effectExtent l="19050" t="38100" r="19050" b="38100"/>
                      <wp:wrapNone/>
                      <wp:docPr id="155848" name="Text Box 155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B085C" id="Text Box 155848" o:spid="_x0000_s1026" type="#_x0000_t202" style="position:absolute;margin-left:0;margin-top:0;width:6pt;height: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VHJ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PGVH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4080" behindDoc="0" locked="0" layoutInCell="1" allowOverlap="1" wp14:anchorId="1A1FE857" wp14:editId="55210ED2">
                      <wp:simplePos x="0" y="0"/>
                      <wp:positionH relativeFrom="column">
                        <wp:posOffset>0</wp:posOffset>
                      </wp:positionH>
                      <wp:positionV relativeFrom="paragraph">
                        <wp:posOffset>0</wp:posOffset>
                      </wp:positionV>
                      <wp:extent cx="76200" cy="19050"/>
                      <wp:effectExtent l="19050" t="38100" r="19050" b="38100"/>
                      <wp:wrapNone/>
                      <wp:docPr id="155849" name="Text Box 155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9F6A9" id="Text Box 155849" o:spid="_x0000_s1026" type="#_x0000_t202" style="position:absolute;margin-left:0;margin-top:0;width:6pt;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Bh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c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zvB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5104" behindDoc="0" locked="0" layoutInCell="1" allowOverlap="1" wp14:anchorId="7042777C" wp14:editId="40EED126">
                      <wp:simplePos x="0" y="0"/>
                      <wp:positionH relativeFrom="column">
                        <wp:posOffset>0</wp:posOffset>
                      </wp:positionH>
                      <wp:positionV relativeFrom="paragraph">
                        <wp:posOffset>0</wp:posOffset>
                      </wp:positionV>
                      <wp:extent cx="76200" cy="19050"/>
                      <wp:effectExtent l="19050" t="38100" r="19050" b="38100"/>
                      <wp:wrapNone/>
                      <wp:docPr id="155850" name="Text Box 155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DE3E9" id="Text Box 155850" o:spid="_x0000_s1026" type="#_x0000_t202" style="position:absolute;margin-left:0;margin-top:0;width:6pt;height: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Mieap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6128" behindDoc="0" locked="0" layoutInCell="1" allowOverlap="1" wp14:anchorId="24DA7772" wp14:editId="6C2525AE">
                      <wp:simplePos x="0" y="0"/>
                      <wp:positionH relativeFrom="column">
                        <wp:posOffset>0</wp:posOffset>
                      </wp:positionH>
                      <wp:positionV relativeFrom="paragraph">
                        <wp:posOffset>0</wp:posOffset>
                      </wp:positionV>
                      <wp:extent cx="76200" cy="19050"/>
                      <wp:effectExtent l="19050" t="38100" r="19050" b="38100"/>
                      <wp:wrapNone/>
                      <wp:docPr id="155851" name="Text Box 1558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A61A7" id="Text Box 155851" o:spid="_x0000_s1026" type="#_x0000_t202" style="position:absolute;margin-left:0;margin-top:0;width:6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dgC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kSYi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D9dg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7152" behindDoc="0" locked="0" layoutInCell="1" allowOverlap="1" wp14:anchorId="6823792C" wp14:editId="33EC7BA8">
                      <wp:simplePos x="0" y="0"/>
                      <wp:positionH relativeFrom="column">
                        <wp:posOffset>0</wp:posOffset>
                      </wp:positionH>
                      <wp:positionV relativeFrom="paragraph">
                        <wp:posOffset>0</wp:posOffset>
                      </wp:positionV>
                      <wp:extent cx="76200" cy="19050"/>
                      <wp:effectExtent l="19050" t="38100" r="19050" b="38100"/>
                      <wp:wrapNone/>
                      <wp:docPr id="155852" name="Text Box 155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AD847" id="Text Box 155852" o:spid="_x0000_s1026" type="#_x0000_t202" style="position:absolute;margin-left:0;margin-top:0;width:6pt;height: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ksg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Ikwk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Siks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8176" behindDoc="0" locked="0" layoutInCell="1" allowOverlap="1" wp14:anchorId="12509A60" wp14:editId="393F0D26">
                      <wp:simplePos x="0" y="0"/>
                      <wp:positionH relativeFrom="column">
                        <wp:posOffset>0</wp:posOffset>
                      </wp:positionH>
                      <wp:positionV relativeFrom="paragraph">
                        <wp:posOffset>0</wp:posOffset>
                      </wp:positionV>
                      <wp:extent cx="76200" cy="19050"/>
                      <wp:effectExtent l="19050" t="38100" r="19050" b="38100"/>
                      <wp:wrapNone/>
                      <wp:docPr id="155853" name="Text Box 155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F3112E" id="Text Box 155853" o:spid="_x0000_s1026" type="#_x0000_t202" style="position:absolute;margin-left:0;margin-top:0;width:6pt;height: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eqI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MS3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iXeq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699200" behindDoc="0" locked="0" layoutInCell="1" allowOverlap="1" wp14:anchorId="42E82E17" wp14:editId="603D068A">
                      <wp:simplePos x="0" y="0"/>
                      <wp:positionH relativeFrom="column">
                        <wp:posOffset>0</wp:posOffset>
                      </wp:positionH>
                      <wp:positionV relativeFrom="paragraph">
                        <wp:posOffset>0</wp:posOffset>
                      </wp:positionV>
                      <wp:extent cx="76200" cy="19050"/>
                      <wp:effectExtent l="19050" t="38100" r="19050" b="38100"/>
                      <wp:wrapNone/>
                      <wp:docPr id="155854" name="Text Box 155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03837E" id="Text Box 155854" o:spid="_x0000_s1026" type="#_x0000_t202" style="position:absolute;margin-left:0;margin-top:0;width:6pt;height: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1l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kSYy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wdG1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0224" behindDoc="0" locked="0" layoutInCell="1" allowOverlap="1" wp14:anchorId="2030C256" wp14:editId="099C2DCB">
                      <wp:simplePos x="0" y="0"/>
                      <wp:positionH relativeFrom="column">
                        <wp:posOffset>0</wp:posOffset>
                      </wp:positionH>
                      <wp:positionV relativeFrom="paragraph">
                        <wp:posOffset>0</wp:posOffset>
                      </wp:positionV>
                      <wp:extent cx="76200" cy="19050"/>
                      <wp:effectExtent l="19050" t="38100" r="19050" b="38100"/>
                      <wp:wrapNone/>
                      <wp:docPr id="155855" name="Text Box 155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9FD29" id="Text Box 155855" o:spid="_x0000_s1026" type="#_x0000_t202" style="position:absolute;margin-left:0;margin-top:0;width:6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8zN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SYC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Ao8z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1248" behindDoc="0" locked="0" layoutInCell="1" allowOverlap="1" wp14:anchorId="47958256" wp14:editId="4DB602EB">
                      <wp:simplePos x="0" y="0"/>
                      <wp:positionH relativeFrom="column">
                        <wp:posOffset>0</wp:posOffset>
                      </wp:positionH>
                      <wp:positionV relativeFrom="paragraph">
                        <wp:posOffset>0</wp:posOffset>
                      </wp:positionV>
                      <wp:extent cx="76200" cy="19050"/>
                      <wp:effectExtent l="19050" t="38100" r="19050" b="38100"/>
                      <wp:wrapNone/>
                      <wp:docPr id="155856" name="Text Box 155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0F43A" id="Text Box 155856" o:spid="_x0000_s1026" type="#_x0000_t202" style="position:absolute;margin-left:0;margin-top:0;width:6pt;height: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F/v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I0T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3F/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2272" behindDoc="0" locked="0" layoutInCell="1" allowOverlap="1" wp14:anchorId="5A9ADDDE" wp14:editId="023E6817">
                      <wp:simplePos x="0" y="0"/>
                      <wp:positionH relativeFrom="column">
                        <wp:posOffset>0</wp:posOffset>
                      </wp:positionH>
                      <wp:positionV relativeFrom="paragraph">
                        <wp:posOffset>0</wp:posOffset>
                      </wp:positionV>
                      <wp:extent cx="76200" cy="19050"/>
                      <wp:effectExtent l="19050" t="38100" r="19050" b="38100"/>
                      <wp:wrapNone/>
                      <wp:docPr id="155857" name="Text Box 155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C6937" id="Text Box 155857" o:spid="_x0000_s1026" type="#_x0000_t202" style="position:absolute;margin-left:0;margin-top:0;width:6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5H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yw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Qv+R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3296" behindDoc="0" locked="0" layoutInCell="1" allowOverlap="1" wp14:anchorId="2F2BF70C" wp14:editId="44B16625">
                      <wp:simplePos x="0" y="0"/>
                      <wp:positionH relativeFrom="column">
                        <wp:posOffset>0</wp:posOffset>
                      </wp:positionH>
                      <wp:positionV relativeFrom="paragraph">
                        <wp:posOffset>0</wp:posOffset>
                      </wp:positionV>
                      <wp:extent cx="76200" cy="19050"/>
                      <wp:effectExtent l="19050" t="38100" r="19050" b="38100"/>
                      <wp:wrapNone/>
                      <wp:docPr id="155858" name="Text Box 155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02F65E" id="Text Box 155858" o:spid="_x0000_s1026" type="#_x0000_t202" style="position:absolute;margin-left:0;margin-top:0;width:6pt;height: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CDv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0iCD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4320" behindDoc="0" locked="0" layoutInCell="1" allowOverlap="1" wp14:anchorId="64A881AA" wp14:editId="2F834A00">
                      <wp:simplePos x="0" y="0"/>
                      <wp:positionH relativeFrom="column">
                        <wp:posOffset>0</wp:posOffset>
                      </wp:positionH>
                      <wp:positionV relativeFrom="paragraph">
                        <wp:posOffset>0</wp:posOffset>
                      </wp:positionV>
                      <wp:extent cx="76200" cy="19050"/>
                      <wp:effectExtent l="19050" t="38100" r="19050" b="38100"/>
                      <wp:wrapNone/>
                      <wp:docPr id="155859" name="Text Box 155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E0E65" id="Text Box 155859" o:spid="_x0000_s1026" type="#_x0000_t202" style="position:absolute;margin-left:0;margin-top:0;width:6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4FH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S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EX4F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5344" behindDoc="0" locked="0" layoutInCell="1" allowOverlap="1" wp14:anchorId="5ABAA369" wp14:editId="451BE2F0">
                      <wp:simplePos x="0" y="0"/>
                      <wp:positionH relativeFrom="column">
                        <wp:posOffset>0</wp:posOffset>
                      </wp:positionH>
                      <wp:positionV relativeFrom="paragraph">
                        <wp:posOffset>0</wp:posOffset>
                      </wp:positionV>
                      <wp:extent cx="76200" cy="19050"/>
                      <wp:effectExtent l="19050" t="38100" r="19050" b="38100"/>
                      <wp:wrapNone/>
                      <wp:docPr id="155860" name="Text Box 155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84D16E" id="Text Box 155860" o:spid="_x0000_s1026" type="#_x0000_t202" style="position:absolute;margin-left:0;margin-top:0;width:6pt;height: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6R68B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6368" behindDoc="0" locked="0" layoutInCell="1" allowOverlap="1" wp14:anchorId="59DDEB53" wp14:editId="3199BCB3">
                      <wp:simplePos x="0" y="0"/>
                      <wp:positionH relativeFrom="column">
                        <wp:posOffset>0</wp:posOffset>
                      </wp:positionH>
                      <wp:positionV relativeFrom="paragraph">
                        <wp:posOffset>0</wp:posOffset>
                      </wp:positionV>
                      <wp:extent cx="76200" cy="19050"/>
                      <wp:effectExtent l="19050" t="38100" r="19050" b="38100"/>
                      <wp:wrapNone/>
                      <wp:docPr id="155861" name="Text Box 155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41F4D3" id="Text Box 155861" o:spid="_x0000_s1026" type="#_x0000_t202" style="position:absolute;margin-left:0;margin-top:0;width:6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kpo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E1C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ORkp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7392" behindDoc="0" locked="0" layoutInCell="1" allowOverlap="1" wp14:anchorId="71E8E7EE" wp14:editId="0F168B8D">
                      <wp:simplePos x="0" y="0"/>
                      <wp:positionH relativeFrom="column">
                        <wp:posOffset>0</wp:posOffset>
                      </wp:positionH>
                      <wp:positionV relativeFrom="paragraph">
                        <wp:posOffset>0</wp:posOffset>
                      </wp:positionV>
                      <wp:extent cx="76200" cy="19050"/>
                      <wp:effectExtent l="19050" t="38100" r="19050" b="38100"/>
                      <wp:wrapNone/>
                      <wp:docPr id="155862" name="Text Box 155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4D0337" id="Text Box 155862" o:spid="_x0000_s1026" type="#_x0000_t202" style="position:absolute;margin-left:0;margin-top:0;width:6pt;height: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fOdl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8416" behindDoc="0" locked="0" layoutInCell="1" allowOverlap="1" wp14:anchorId="6EF45DE3" wp14:editId="2FC2BA1D">
                      <wp:simplePos x="0" y="0"/>
                      <wp:positionH relativeFrom="column">
                        <wp:posOffset>0</wp:posOffset>
                      </wp:positionH>
                      <wp:positionV relativeFrom="paragraph">
                        <wp:posOffset>0</wp:posOffset>
                      </wp:positionV>
                      <wp:extent cx="76200" cy="19050"/>
                      <wp:effectExtent l="19050" t="38100" r="19050" b="38100"/>
                      <wp:wrapNone/>
                      <wp:docPr id="155863" name="Text Box 155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6F702" id="Text Box 155863" o:spid="_x0000_s1026" type="#_x0000_t202" style="position:absolute;margin-left:0;margin-top:0;width:6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v7nj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09440" behindDoc="0" locked="0" layoutInCell="1" allowOverlap="1" wp14:anchorId="5C6AACB2" wp14:editId="0370116B">
                      <wp:simplePos x="0" y="0"/>
                      <wp:positionH relativeFrom="column">
                        <wp:posOffset>0</wp:posOffset>
                      </wp:positionH>
                      <wp:positionV relativeFrom="paragraph">
                        <wp:posOffset>0</wp:posOffset>
                      </wp:positionV>
                      <wp:extent cx="76200" cy="19050"/>
                      <wp:effectExtent l="19050" t="38100" r="19050" b="38100"/>
                      <wp:wrapNone/>
                      <wp:docPr id="155864" name="Text Box 155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38D30F" id="Text Box 155864" o:spid="_x0000_s1026" type="#_x0000_t202" style="position:absolute;margin-left:0;margin-top:0;width:6pt;height: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8P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E0i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9x/8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0464" behindDoc="0" locked="0" layoutInCell="1" allowOverlap="1" wp14:anchorId="7D58E6CC" wp14:editId="569B1166">
                      <wp:simplePos x="0" y="0"/>
                      <wp:positionH relativeFrom="column">
                        <wp:posOffset>0</wp:posOffset>
                      </wp:positionH>
                      <wp:positionV relativeFrom="paragraph">
                        <wp:posOffset>0</wp:posOffset>
                      </wp:positionV>
                      <wp:extent cx="76200" cy="19050"/>
                      <wp:effectExtent l="19050" t="38100" r="19050" b="38100"/>
                      <wp:wrapNone/>
                      <wp:docPr id="155865" name="Text Box 155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501E43" id="Text Box 155865" o:spid="_x0000_s1026" type="#_x0000_t202" style="position:absolute;margin-left:0;margin-top:0;width:6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F6n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E1i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NEF6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1488" behindDoc="0" locked="0" layoutInCell="1" allowOverlap="1" wp14:anchorId="15F76879" wp14:editId="4F6FAB72">
                      <wp:simplePos x="0" y="0"/>
                      <wp:positionH relativeFrom="column">
                        <wp:posOffset>0</wp:posOffset>
                      </wp:positionH>
                      <wp:positionV relativeFrom="paragraph">
                        <wp:posOffset>0</wp:posOffset>
                      </wp:positionV>
                      <wp:extent cx="76200" cy="19050"/>
                      <wp:effectExtent l="19050" t="38100" r="19050" b="38100"/>
                      <wp:wrapNone/>
                      <wp:docPr id="155866" name="Text Box 155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B2FC7" id="Text Box 155866" o:spid="_x0000_s1026" type="#_x0000_t202" style="position:absolute;margin-left:0;margin-top:0;width:6pt;height: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82F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E0S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cb82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2512" behindDoc="0" locked="0" layoutInCell="1" allowOverlap="1" wp14:anchorId="0A1104D1" wp14:editId="49F27594">
                      <wp:simplePos x="0" y="0"/>
                      <wp:positionH relativeFrom="column">
                        <wp:posOffset>0</wp:posOffset>
                      </wp:positionH>
                      <wp:positionV relativeFrom="paragraph">
                        <wp:posOffset>0</wp:posOffset>
                      </wp:positionV>
                      <wp:extent cx="76200" cy="19050"/>
                      <wp:effectExtent l="19050" t="38100" r="19050" b="38100"/>
                      <wp:wrapNone/>
                      <wp:docPr id="155867" name="Text Box 155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6DACF" id="Text Box 155867" o:spid="_x0000_s1026" type="#_x0000_t202" style="position:absolute;margin-left:0;margin-top:0;width:6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wt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uGw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3536" behindDoc="0" locked="0" layoutInCell="1" allowOverlap="1" wp14:anchorId="75959CAF" wp14:editId="07A8D153">
                      <wp:simplePos x="0" y="0"/>
                      <wp:positionH relativeFrom="column">
                        <wp:posOffset>0</wp:posOffset>
                      </wp:positionH>
                      <wp:positionV relativeFrom="paragraph">
                        <wp:posOffset>0</wp:posOffset>
                      </wp:positionV>
                      <wp:extent cx="76200" cy="19050"/>
                      <wp:effectExtent l="19050" t="38100" r="19050" b="38100"/>
                      <wp:wrapNone/>
                      <wp:docPr id="155868" name="Text Box 155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AF698F" id="Text Box 155868" o:spid="_x0000_s1026" type="#_x0000_t202" style="position:absolute;margin-left:0;margin-top:0;width:6pt;height: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5O7K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4560" behindDoc="0" locked="0" layoutInCell="1" allowOverlap="1" wp14:anchorId="7273186B" wp14:editId="447CB4B6">
                      <wp:simplePos x="0" y="0"/>
                      <wp:positionH relativeFrom="column">
                        <wp:posOffset>0</wp:posOffset>
                      </wp:positionH>
                      <wp:positionV relativeFrom="paragraph">
                        <wp:posOffset>0</wp:posOffset>
                      </wp:positionV>
                      <wp:extent cx="76200" cy="19050"/>
                      <wp:effectExtent l="19050" t="38100" r="19050" b="38100"/>
                      <wp:wrapNone/>
                      <wp:docPr id="155869" name="Text Box 155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9C6C3" id="Text Box 155869" o:spid="_x0000_s1026" type="#_x0000_t202" style="position:absolute;margin-left:0;margin-top:0;width:6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BMt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E0y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J7BM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5584" behindDoc="0" locked="0" layoutInCell="1" allowOverlap="1" wp14:anchorId="7F2D7D0F" wp14:editId="0F23AB94">
                      <wp:simplePos x="0" y="0"/>
                      <wp:positionH relativeFrom="column">
                        <wp:posOffset>0</wp:posOffset>
                      </wp:positionH>
                      <wp:positionV relativeFrom="paragraph">
                        <wp:posOffset>0</wp:posOffset>
                      </wp:positionV>
                      <wp:extent cx="76200" cy="19050"/>
                      <wp:effectExtent l="19050" t="38100" r="19050" b="38100"/>
                      <wp:wrapNone/>
                      <wp:docPr id="155870" name="Text Box 155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8A4086" id="Text Box 155870" o:spid="_x0000_s1026" type="#_x0000_t202" style="position:absolute;margin-left:0;margin-top:0;width:6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FAJr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6608" behindDoc="0" locked="0" layoutInCell="1" allowOverlap="1" wp14:anchorId="6679FB72" wp14:editId="70B02478">
                      <wp:simplePos x="0" y="0"/>
                      <wp:positionH relativeFrom="column">
                        <wp:posOffset>0</wp:posOffset>
                      </wp:positionH>
                      <wp:positionV relativeFrom="paragraph">
                        <wp:posOffset>0</wp:posOffset>
                      </wp:positionV>
                      <wp:extent cx="76200" cy="19050"/>
                      <wp:effectExtent l="19050" t="38100" r="19050" b="38100"/>
                      <wp:wrapNone/>
                      <wp:docPr id="155871" name="Text Box 155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5B998F" id="Text Box 155871" o:spid="_x0000_s1026" type="#_x0000_t202" style="position:absolute;margin-left:0;margin-top:0;width:6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ztO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Okix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9dc7T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7632" behindDoc="0" locked="0" layoutInCell="1" allowOverlap="1" wp14:anchorId="30740A8D" wp14:editId="6EC59FE8">
                      <wp:simplePos x="0" y="0"/>
                      <wp:positionH relativeFrom="column">
                        <wp:posOffset>0</wp:posOffset>
                      </wp:positionH>
                      <wp:positionV relativeFrom="paragraph">
                        <wp:posOffset>0</wp:posOffset>
                      </wp:positionV>
                      <wp:extent cx="76200" cy="19050"/>
                      <wp:effectExtent l="19050" t="38100" r="19050" b="38100"/>
                      <wp:wrapNone/>
                      <wp:docPr id="155872" name="Text Box 155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6F03A8" id="Text Box 155872" o:spid="_x0000_s1026" type="#_x0000_t202" style="position:absolute;margin-left:0;margin-top:0;width:6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KhsZg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Kiob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8656" behindDoc="0" locked="0" layoutInCell="1" allowOverlap="1" wp14:anchorId="2E947B92" wp14:editId="11556649">
                      <wp:simplePos x="0" y="0"/>
                      <wp:positionH relativeFrom="column">
                        <wp:posOffset>0</wp:posOffset>
                      </wp:positionH>
                      <wp:positionV relativeFrom="paragraph">
                        <wp:posOffset>0</wp:posOffset>
                      </wp:positionV>
                      <wp:extent cx="76200" cy="19050"/>
                      <wp:effectExtent l="19050" t="38100" r="19050" b="38100"/>
                      <wp:wrapNone/>
                      <wp:docPr id="155873" name="Text Box 155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240DF" id="Text Box 155873" o:spid="_x0000_s1026" type="#_x0000_t202" style="position:absolute;margin-left:0;margin-top:0;width:6pt;height: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wnE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Ufwn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19680" behindDoc="0" locked="0" layoutInCell="1" allowOverlap="1" wp14:anchorId="1441B49F" wp14:editId="37BAF0C8">
                      <wp:simplePos x="0" y="0"/>
                      <wp:positionH relativeFrom="column">
                        <wp:posOffset>0</wp:posOffset>
                      </wp:positionH>
                      <wp:positionV relativeFrom="paragraph">
                        <wp:posOffset>0</wp:posOffset>
                      </wp:positionV>
                      <wp:extent cx="76200" cy="19050"/>
                      <wp:effectExtent l="19050" t="38100" r="19050" b="38100"/>
                      <wp:wrapNone/>
                      <wp:docPr id="155874" name="Text Box 155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3D6AE" id="Text Box 155874" o:spid="_x0000_s1026" type="#_x0000_t202" style="position:absolute;margin-left:0;margin-top:0;width:6pt;height: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o4p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Okix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laOKWYCAAAgBQAADgAAAAAAAAAAAAAAAAAuAgAAZHJzL2Uyb0Rv&#10;Yy54bWxQSwECLQAUAAYACAAAACEAz8qC3dcAAAACAQAADwAAAAAAAAAAAAAAAADABAAAZHJzL2Rv&#10;d25yZXYueG1sUEsFBgAAAAAEAAQA8wAAAMQFAAAAAA==&#10;" filled="f" stroked="f"/>
                  </w:pict>
                </mc:Fallback>
              </mc:AlternateContent>
            </w:r>
          </w:p>
        </w:tc>
        <w:tc>
          <w:tcPr>
            <w:tcW w:w="1046"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b/>
                <w:bCs/>
                <w:color w:val="FF0000"/>
                <w:sz w:val="16"/>
                <w:szCs w:val="16"/>
              </w:rPr>
            </w:pPr>
            <w:r w:rsidRPr="00501696">
              <w:rPr>
                <w:rFonts w:ascii="Arial LatArm" w:hAnsi="Arial LatArm"/>
                <w:b/>
                <w:bCs/>
                <w:color w:val="FF0000"/>
                <w:sz w:val="16"/>
                <w:szCs w:val="16"/>
              </w:rPr>
              <w:t> </w:t>
            </w:r>
          </w:p>
        </w:tc>
        <w:tc>
          <w:tcPr>
            <w:tcW w:w="1045" w:type="dxa"/>
            <w:gridSpan w:val="4"/>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r>
      <w:tr w:rsidR="00DE05F5" w:rsidRPr="00501696" w:rsidTr="00D05AC9">
        <w:trPr>
          <w:gridAfter w:val="1"/>
          <w:wAfter w:w="12" w:type="dxa"/>
          <w:trHeight w:val="462"/>
        </w:trPr>
        <w:tc>
          <w:tcPr>
            <w:tcW w:w="776" w:type="dxa"/>
            <w:tcBorders>
              <w:top w:val="nil"/>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w:t>
            </w:r>
          </w:p>
        </w:tc>
        <w:tc>
          <w:tcPr>
            <w:tcW w:w="6029" w:type="dxa"/>
            <w:gridSpan w:val="2"/>
            <w:tcBorders>
              <w:top w:val="nil"/>
              <w:left w:val="nil"/>
              <w:bottom w:val="nil"/>
              <w:right w:val="single" w:sz="4" w:space="0" w:color="auto"/>
            </w:tcBorders>
            <w:shd w:val="clear" w:color="000000" w:fill="FFFFFF"/>
            <w:vAlign w:val="center"/>
            <w:hideMark/>
          </w:tcPr>
          <w:p w:rsidR="00DE05F5" w:rsidRPr="00501696" w:rsidRDefault="00DE05F5" w:rsidP="00CB4526">
            <w:pPr>
              <w:rPr>
                <w:rFonts w:ascii="Arial Armenian" w:hAnsi="Arial Armenian"/>
                <w:sz w:val="16"/>
                <w:szCs w:val="16"/>
              </w:rPr>
            </w:pPr>
            <w:r>
              <w:rPr>
                <w:rFonts w:ascii="Calibri" w:hAnsi="Calibri" w:cs="Calibri"/>
                <w:sz w:val="16"/>
                <w:szCs w:val="16"/>
              </w:rPr>
              <w:t>Ремонт шпоклевки стен</w:t>
            </w:r>
            <w:r w:rsidRPr="00501696">
              <w:rPr>
                <w:rFonts w:ascii="Arial Armenian" w:hAnsi="Arial Armenian"/>
                <w:sz w:val="16"/>
                <w:szCs w:val="16"/>
              </w:rPr>
              <w:t xml:space="preserve"> </w:t>
            </w:r>
          </w:p>
        </w:tc>
        <w:tc>
          <w:tcPr>
            <w:tcW w:w="6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E05F5" w:rsidRPr="00501696" w:rsidRDefault="00DE05F5" w:rsidP="00CB4526">
            <w:pPr>
              <w:rPr>
                <w:rFonts w:ascii="Arial Armenian" w:hAnsi="Arial Armenian"/>
                <w:sz w:val="20"/>
                <w:szCs w:val="20"/>
              </w:rPr>
            </w:pPr>
            <w:r w:rsidRPr="00501696">
              <w:rPr>
                <w:rFonts w:ascii="Arial Armenian" w:hAnsi="Arial Armenian"/>
                <w:noProof/>
                <w:sz w:val="20"/>
                <w:szCs w:val="20"/>
                <w:lang w:val="en-US" w:eastAsia="en-US" w:bidi="ar-SA"/>
              </w:rPr>
              <mc:AlternateContent>
                <mc:Choice Requires="wps">
                  <w:drawing>
                    <wp:anchor distT="0" distB="0" distL="114300" distR="114300" simplePos="0" relativeHeight="251720704" behindDoc="0" locked="0" layoutInCell="1" allowOverlap="1" wp14:anchorId="1A1816D4" wp14:editId="29308D6C">
                      <wp:simplePos x="0" y="0"/>
                      <wp:positionH relativeFrom="column">
                        <wp:posOffset>19050</wp:posOffset>
                      </wp:positionH>
                      <wp:positionV relativeFrom="paragraph">
                        <wp:posOffset>0</wp:posOffset>
                      </wp:positionV>
                      <wp:extent cx="76200" cy="95250"/>
                      <wp:effectExtent l="19050" t="0" r="19050" b="0"/>
                      <wp:wrapNone/>
                      <wp:docPr id="155814" name="Text Box 155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F16391" id="Text Box 155814" o:spid="_x0000_s1026" type="#_x0000_t202" style="position:absolute;margin-left:1.5pt;margin-top:0;width:6pt;height: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5hcYQ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" filled="f" stroked="f"/>
                  </w:pict>
                </mc:Fallback>
              </mc:AlternateContent>
            </w:r>
          </w:p>
          <w:tbl>
            <w:tblPr>
              <w:tblW w:w="900" w:type="dxa"/>
              <w:tblCellSpacing w:w="0" w:type="dxa"/>
              <w:tblLayout w:type="fixed"/>
              <w:tblCellMar>
                <w:left w:w="0" w:type="dxa"/>
                <w:right w:w="0" w:type="dxa"/>
              </w:tblCellMar>
              <w:tblLook w:val="04A0" w:firstRow="1" w:lastRow="0" w:firstColumn="1" w:lastColumn="0" w:noHBand="0" w:noVBand="1"/>
            </w:tblPr>
            <w:tblGrid>
              <w:gridCol w:w="900"/>
            </w:tblGrid>
            <w:tr w:rsidR="00DE05F5" w:rsidRPr="00501696" w:rsidTr="00CB4526">
              <w:trPr>
                <w:trHeight w:val="462"/>
                <w:tblCellSpacing w:w="0" w:type="dxa"/>
              </w:trPr>
              <w:tc>
                <w:tcPr>
                  <w:tcW w:w="900" w:type="dxa"/>
                  <w:tcBorders>
                    <w:top w:val="nil"/>
                    <w:left w:val="nil"/>
                    <w:bottom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 xml:space="preserve"> </w:t>
                  </w:r>
                  <w:r>
                    <w:rPr>
                      <w:rFonts w:ascii="Calibri" w:hAnsi="Calibri" w:cs="Calibri"/>
                      <w:sz w:val="16"/>
                      <w:szCs w:val="16"/>
                    </w:rPr>
                    <w:t>м</w:t>
                  </w:r>
                  <w:r w:rsidRPr="00501696">
                    <w:rPr>
                      <w:rFonts w:ascii="Arial Armenian" w:hAnsi="Arial Armenian"/>
                      <w:sz w:val="16"/>
                      <w:szCs w:val="16"/>
                      <w:vertAlign w:val="superscript"/>
                    </w:rPr>
                    <w:t>2</w:t>
                  </w:r>
                </w:p>
              </w:tc>
            </w:tr>
          </w:tbl>
          <w:p w:rsidR="00DE05F5" w:rsidRPr="00501696" w:rsidRDefault="00DE05F5" w:rsidP="00CB4526">
            <w:pPr>
              <w:rPr>
                <w:rFonts w:ascii="Arial Armenian" w:hAnsi="Arial Armenian"/>
                <w:sz w:val="20"/>
                <w:szCs w:val="20"/>
              </w:rPr>
            </w:pPr>
          </w:p>
        </w:tc>
        <w:tc>
          <w:tcPr>
            <w:tcW w:w="104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14.24</w:t>
            </w:r>
          </w:p>
        </w:tc>
        <w:tc>
          <w:tcPr>
            <w:tcW w:w="104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2.65</w:t>
            </w:r>
          </w:p>
        </w:tc>
        <w:tc>
          <w:tcPr>
            <w:tcW w:w="10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37.73</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2</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Armenian" w:hAnsi="Arial Armenian"/>
                <w:sz w:val="16"/>
                <w:szCs w:val="16"/>
              </w:rPr>
            </w:pPr>
            <w:r>
              <w:rPr>
                <w:rFonts w:ascii="Calibri" w:hAnsi="Calibri" w:cs="Calibri"/>
                <w:sz w:val="16"/>
                <w:szCs w:val="16"/>
              </w:rPr>
              <w:t>Высококачественная покраска стен латексом</w:t>
            </w:r>
            <w:r w:rsidRPr="00D76294">
              <w:rPr>
                <w:rFonts w:ascii="Arial Armenian" w:hAnsi="Arial Armenian"/>
                <w:sz w:val="16"/>
                <w:szCs w:val="16"/>
              </w:rPr>
              <w:t xml:space="preserve">   </w:t>
            </w:r>
            <w:r w:rsidRPr="00501696">
              <w:rPr>
                <w:rFonts w:ascii="Arial Armenian" w:hAnsi="Arial Armenian"/>
                <w:sz w:val="16"/>
                <w:szCs w:val="16"/>
              </w:rPr>
              <w:t>h</w:t>
            </w:r>
            <w:r w:rsidRPr="00D76294">
              <w:rPr>
                <w:rFonts w:ascii="Arial Armenian" w:hAnsi="Arial Armenian"/>
                <w:sz w:val="16"/>
                <w:szCs w:val="16"/>
              </w:rPr>
              <w:t>=1,40</w:t>
            </w:r>
            <w:r>
              <w:rPr>
                <w:rFonts w:ascii="Arial" w:hAnsi="Arial" w:cs="Arial"/>
                <w:sz w:val="16"/>
                <w:szCs w:val="16"/>
              </w:rPr>
              <w:t>м</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47.46</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2.32</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110.17</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3</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Armenian" w:hAnsi="Arial Armenian"/>
                <w:sz w:val="16"/>
                <w:szCs w:val="16"/>
              </w:rPr>
            </w:pPr>
            <w:r>
              <w:rPr>
                <w:rFonts w:ascii="Calibri" w:hAnsi="Calibri" w:cs="Calibri"/>
                <w:sz w:val="16"/>
                <w:szCs w:val="16"/>
              </w:rPr>
              <w:t>Высококачественная покраски стен масленной краской</w:t>
            </w:r>
            <w:r w:rsidRPr="00D76294">
              <w:rPr>
                <w:rFonts w:ascii="Arial Armenian" w:hAnsi="Arial Armenian"/>
                <w:sz w:val="16"/>
                <w:szCs w:val="16"/>
              </w:rPr>
              <w:t xml:space="preserve"> </w:t>
            </w:r>
            <w:r w:rsidRPr="00501696">
              <w:rPr>
                <w:rFonts w:ascii="Arial Armenian" w:hAnsi="Arial Armenian"/>
                <w:sz w:val="16"/>
                <w:szCs w:val="16"/>
              </w:rPr>
              <w:t>h</w:t>
            </w:r>
            <w:r w:rsidRPr="00D76294">
              <w:rPr>
                <w:rFonts w:ascii="Arial Armenian" w:hAnsi="Arial Armenian"/>
                <w:sz w:val="16"/>
                <w:szCs w:val="16"/>
              </w:rPr>
              <w:t>=1,50</w:t>
            </w:r>
            <w:r>
              <w:rPr>
                <w:rFonts w:ascii="Arial" w:hAnsi="Arial" w:cs="Arial"/>
                <w:sz w:val="16"/>
                <w:szCs w:val="16"/>
              </w:rPr>
              <w:t>м</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63.90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1.77</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112.97</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4</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501696" w:rsidRDefault="00DE05F5" w:rsidP="00CB4526">
            <w:pPr>
              <w:rPr>
                <w:rFonts w:ascii="Arial LatArm" w:hAnsi="Arial LatArm"/>
                <w:sz w:val="16"/>
                <w:szCs w:val="16"/>
              </w:rPr>
            </w:pPr>
            <w:r>
              <w:rPr>
                <w:rFonts w:ascii="Calibri" w:hAnsi="Calibri" w:cs="Calibri"/>
                <w:sz w:val="16"/>
                <w:szCs w:val="16"/>
              </w:rPr>
              <w:t>Ремонт шпоклевки потолка</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14.33</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2.83</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40.58</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5</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501696" w:rsidRDefault="00DE05F5" w:rsidP="00CB4526">
            <w:pPr>
              <w:rPr>
                <w:rFonts w:ascii="Arial Armenian" w:hAnsi="Arial Armenian"/>
                <w:sz w:val="16"/>
                <w:szCs w:val="16"/>
              </w:rPr>
            </w:pPr>
            <w:r>
              <w:rPr>
                <w:rFonts w:ascii="Calibri" w:hAnsi="Calibri" w:cs="Calibri"/>
                <w:sz w:val="16"/>
                <w:szCs w:val="16"/>
              </w:rPr>
              <w:t>Высококачественная покраска потолка латексом</w:t>
            </w:r>
            <w:r w:rsidRPr="00D76294">
              <w:rPr>
                <w:rFonts w:ascii="Arial Armenian" w:hAnsi="Arial Armenian"/>
                <w:sz w:val="16"/>
                <w:szCs w:val="16"/>
              </w:rPr>
              <w:t xml:space="preserve">   </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71.65</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2.64</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188.93</w:t>
            </w:r>
          </w:p>
        </w:tc>
      </w:tr>
      <w:tr w:rsidR="00DE05F5" w:rsidRPr="00501696" w:rsidTr="00D05AC9">
        <w:trPr>
          <w:gridAfter w:val="1"/>
          <w:wAfter w:w="12" w:type="dxa"/>
          <w:trHeight w:val="462"/>
        </w:trPr>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 </w:t>
            </w:r>
          </w:p>
        </w:tc>
        <w:tc>
          <w:tcPr>
            <w:tcW w:w="6029"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D76294" w:rsidRDefault="00DE05F5" w:rsidP="00CB4526">
            <w:pPr>
              <w:jc w:val="center"/>
              <w:rPr>
                <w:rFonts w:ascii="Arial LatArm" w:hAnsi="Arial LatArm"/>
                <w:b/>
                <w:bCs/>
                <w:color w:val="FF0000"/>
                <w:sz w:val="18"/>
                <w:szCs w:val="18"/>
              </w:rPr>
            </w:pPr>
            <w:r>
              <w:rPr>
                <w:rFonts w:ascii="Arial" w:hAnsi="Arial" w:cs="Arial"/>
                <w:b/>
                <w:bCs/>
                <w:color w:val="FF0000"/>
                <w:sz w:val="18"/>
                <w:szCs w:val="18"/>
              </w:rPr>
              <w:t>Класс географии</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1728" behindDoc="0" locked="0" layoutInCell="1" allowOverlap="1" wp14:anchorId="2147CCE5" wp14:editId="5A8C3F29">
                      <wp:simplePos x="0" y="0"/>
                      <wp:positionH relativeFrom="column">
                        <wp:posOffset>0</wp:posOffset>
                      </wp:positionH>
                      <wp:positionV relativeFrom="paragraph">
                        <wp:posOffset>0</wp:posOffset>
                      </wp:positionV>
                      <wp:extent cx="76200" cy="19050"/>
                      <wp:effectExtent l="19050" t="38100" r="19050" b="38100"/>
                      <wp:wrapNone/>
                      <wp:docPr id="155876" name="Text Box 155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965F0" id="Text Box 155876" o:spid="_x0000_s1026" type="#_x0000_t202" style="position:absolute;margin-left:0;margin-top:0;width:6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yj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n/ry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2752" behindDoc="0" locked="0" layoutInCell="1" allowOverlap="1" wp14:anchorId="515FFD28" wp14:editId="6A7FCBA2">
                      <wp:simplePos x="0" y="0"/>
                      <wp:positionH relativeFrom="column">
                        <wp:posOffset>0</wp:posOffset>
                      </wp:positionH>
                      <wp:positionV relativeFrom="paragraph">
                        <wp:posOffset>0</wp:posOffset>
                      </wp:positionV>
                      <wp:extent cx="76200" cy="19050"/>
                      <wp:effectExtent l="19050" t="38100" r="19050" b="38100"/>
                      <wp:wrapNone/>
                      <wp:docPr id="155877" name="Text Box 155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26E1C5" id="Text Box 155877" o:spid="_x0000_s1026" type="#_x0000_t202" style="position:absolute;margin-left:0;margin-top:0;width:6pt;height: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R0L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1ykdC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3776" behindDoc="0" locked="0" layoutInCell="1" allowOverlap="1" wp14:anchorId="43B3F977" wp14:editId="6A762E7B">
                      <wp:simplePos x="0" y="0"/>
                      <wp:positionH relativeFrom="column">
                        <wp:posOffset>0</wp:posOffset>
                      </wp:positionH>
                      <wp:positionV relativeFrom="paragraph">
                        <wp:posOffset>0</wp:posOffset>
                      </wp:positionV>
                      <wp:extent cx="76200" cy="19050"/>
                      <wp:effectExtent l="19050" t="38100" r="19050" b="38100"/>
                      <wp:wrapNone/>
                      <wp:docPr id="155878" name="Text Box 155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F7270E" id="Text Box 155878" o:spid="_x0000_s1026" type="#_x0000_t202" style="position:absolute;margin-left:0;margin-top:0;width:6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Oj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CqsO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4800" behindDoc="0" locked="0" layoutInCell="1" allowOverlap="1" wp14:anchorId="52E2263C" wp14:editId="48E1A7CF">
                      <wp:simplePos x="0" y="0"/>
                      <wp:positionH relativeFrom="column">
                        <wp:posOffset>0</wp:posOffset>
                      </wp:positionH>
                      <wp:positionV relativeFrom="paragraph">
                        <wp:posOffset>0</wp:posOffset>
                      </wp:positionV>
                      <wp:extent cx="76200" cy="19050"/>
                      <wp:effectExtent l="19050" t="38100" r="19050" b="38100"/>
                      <wp:wrapNone/>
                      <wp:docPr id="155879" name="Text Box 155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845C6C" id="Text Box 155879" o:spid="_x0000_s1026" type="#_x0000_t202" style="position:absolute;margin-left:0;margin-top:0;width:6pt;height: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WIL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Okiw0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n1iC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5824" behindDoc="0" locked="0" layoutInCell="1" allowOverlap="1" wp14:anchorId="13EF8C24" wp14:editId="67DFEFAE">
                      <wp:simplePos x="0" y="0"/>
                      <wp:positionH relativeFrom="column">
                        <wp:posOffset>0</wp:posOffset>
                      </wp:positionH>
                      <wp:positionV relativeFrom="paragraph">
                        <wp:posOffset>0</wp:posOffset>
                      </wp:positionV>
                      <wp:extent cx="76200" cy="19050"/>
                      <wp:effectExtent l="19050" t="38100" r="19050" b="38100"/>
                      <wp:wrapNone/>
                      <wp:docPr id="155880" name="Text Box 155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A6B8F" id="Text Box 155880" o:spid="_x0000_s1026" type="#_x0000_t202" style="position:absolute;margin-left:0;margin-top:0;width:6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9ezP9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6848" behindDoc="0" locked="0" layoutInCell="1" allowOverlap="1" wp14:anchorId="14FAE5AB" wp14:editId="78498378">
                      <wp:simplePos x="0" y="0"/>
                      <wp:positionH relativeFrom="column">
                        <wp:posOffset>0</wp:posOffset>
                      </wp:positionH>
                      <wp:positionV relativeFrom="paragraph">
                        <wp:posOffset>0</wp:posOffset>
                      </wp:positionV>
                      <wp:extent cx="76200" cy="19050"/>
                      <wp:effectExtent l="19050" t="38100" r="19050" b="38100"/>
                      <wp:wrapNone/>
                      <wp:docPr id="155881" name="Text Box 155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8037E8" id="Text Box 155881" o:spid="_x0000_s1026" type="#_x0000_t202" style="position:absolute;margin-left:0;margin-top:0;width:6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JJV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kaYi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rJJ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7872" behindDoc="0" locked="0" layoutInCell="1" allowOverlap="1" wp14:anchorId="37459532" wp14:editId="037969B9">
                      <wp:simplePos x="0" y="0"/>
                      <wp:positionH relativeFrom="column">
                        <wp:posOffset>0</wp:posOffset>
                      </wp:positionH>
                      <wp:positionV relativeFrom="paragraph">
                        <wp:posOffset>0</wp:posOffset>
                      </wp:positionV>
                      <wp:extent cx="76200" cy="19050"/>
                      <wp:effectExtent l="19050" t="38100" r="19050" b="38100"/>
                      <wp:wrapNone/>
                      <wp:docPr id="155882" name="Text Box 155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180D1" id="Text Box 155882" o:spid="_x0000_s1026" type="#_x0000_t202" style="position:absolute;margin-left:0;margin-top:0;width:6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wF3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I0wk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c0wF3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8896" behindDoc="0" locked="0" layoutInCell="1" allowOverlap="1" wp14:anchorId="63D9876A" wp14:editId="2B2CE9F7">
                      <wp:simplePos x="0" y="0"/>
                      <wp:positionH relativeFrom="column">
                        <wp:posOffset>0</wp:posOffset>
                      </wp:positionH>
                      <wp:positionV relativeFrom="paragraph">
                        <wp:posOffset>0</wp:posOffset>
                      </wp:positionV>
                      <wp:extent cx="76200" cy="19050"/>
                      <wp:effectExtent l="19050" t="38100" r="19050" b="38100"/>
                      <wp:wrapNone/>
                      <wp:docPr id="155883" name="Text Box 155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2EF6D" id="Text Box 155883" o:spid="_x0000_s1026" type="#_x0000_t202" style="position:absolute;margin-left:0;margin-top:0;width:6pt;height: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KDf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CS3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sBKD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29920" behindDoc="0" locked="0" layoutInCell="1" allowOverlap="1" wp14:anchorId="75187741" wp14:editId="46A3E03D">
                      <wp:simplePos x="0" y="0"/>
                      <wp:positionH relativeFrom="column">
                        <wp:posOffset>0</wp:posOffset>
                      </wp:positionH>
                      <wp:positionV relativeFrom="paragraph">
                        <wp:posOffset>0</wp:posOffset>
                      </wp:positionV>
                      <wp:extent cx="76200" cy="19050"/>
                      <wp:effectExtent l="19050" t="38100" r="19050" b="38100"/>
                      <wp:wrapNone/>
                      <wp:docPr id="155884" name="Text Box 155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F0CF5" id="Text Box 155884" o:spid="_x0000_s1026" type="#_x0000_t202" style="position:absolute;margin-left:0;margin-top:0;width:6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cy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kaYy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LSc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0944" behindDoc="0" locked="0" layoutInCell="1" allowOverlap="1" wp14:anchorId="17DE6618" wp14:editId="49FF69B4">
                      <wp:simplePos x="0" y="0"/>
                      <wp:positionH relativeFrom="column">
                        <wp:posOffset>0</wp:posOffset>
                      </wp:positionH>
                      <wp:positionV relativeFrom="paragraph">
                        <wp:posOffset>0</wp:posOffset>
                      </wp:positionV>
                      <wp:extent cx="76200" cy="19050"/>
                      <wp:effectExtent l="19050" t="38100" r="19050" b="38100"/>
                      <wp:wrapNone/>
                      <wp:docPr id="155885" name="Text Box 155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7469B" id="Text Box 155885" o:spid="_x0000_s1026" type="#_x0000_t202" style="position:absolute;margin-left:0;margin-top:0;width:6pt;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aa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aYC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oa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1968" behindDoc="0" locked="0" layoutInCell="1" allowOverlap="1" wp14:anchorId="66870710" wp14:editId="6526E77F">
                      <wp:simplePos x="0" y="0"/>
                      <wp:positionH relativeFrom="column">
                        <wp:posOffset>0</wp:posOffset>
                      </wp:positionH>
                      <wp:positionV relativeFrom="paragraph">
                        <wp:posOffset>0</wp:posOffset>
                      </wp:positionV>
                      <wp:extent cx="76200" cy="19050"/>
                      <wp:effectExtent l="19050" t="38100" r="19050" b="38100"/>
                      <wp:wrapNone/>
                      <wp:docPr id="155886" name="Text Box 155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16A98F" id="Text Box 155886" o:spid="_x0000_s1026" type="#_x0000_t202" style="position:absolute;margin-left:0;margin-top:0;width:6pt;height: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RW4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E0T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hRW4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2992" behindDoc="0" locked="0" layoutInCell="1" allowOverlap="1" wp14:anchorId="208BE88D" wp14:editId="326534E7">
                      <wp:simplePos x="0" y="0"/>
                      <wp:positionH relativeFrom="column">
                        <wp:posOffset>0</wp:posOffset>
                      </wp:positionH>
                      <wp:positionV relativeFrom="paragraph">
                        <wp:posOffset>0</wp:posOffset>
                      </wp:positionV>
                      <wp:extent cx="76200" cy="19050"/>
                      <wp:effectExtent l="19050" t="38100" r="19050" b="38100"/>
                      <wp:wrapNone/>
                      <wp:docPr id="155887" name="Text Box 1558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2CF38A" id="Text Box 155887" o:spid="_x0000_s1026" type="#_x0000_t202" style="position:absolute;margin-left:0;margin-top:0;width:6pt;height: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rQQ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6w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1K0E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4016" behindDoc="0" locked="0" layoutInCell="1" allowOverlap="1" wp14:anchorId="6FAB46ED" wp14:editId="18CCD71B">
                      <wp:simplePos x="0" y="0"/>
                      <wp:positionH relativeFrom="column">
                        <wp:posOffset>0</wp:posOffset>
                      </wp:positionH>
                      <wp:positionV relativeFrom="paragraph">
                        <wp:posOffset>0</wp:posOffset>
                      </wp:positionV>
                      <wp:extent cx="76200" cy="19050"/>
                      <wp:effectExtent l="19050" t="38100" r="19050" b="38100"/>
                      <wp:wrapNone/>
                      <wp:docPr id="155888" name="Text Box 155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A8B9F3" id="Text Box 155888" o:spid="_x0000_s1026" type="#_x0000_t202" style="position:absolute;margin-left:0;margin-top:0;width:6pt;height: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Wq4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60Wq4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5040" behindDoc="0" locked="0" layoutInCell="1" allowOverlap="1" wp14:anchorId="0564D498" wp14:editId="083C7E06">
                      <wp:simplePos x="0" y="0"/>
                      <wp:positionH relativeFrom="column">
                        <wp:posOffset>0</wp:posOffset>
                      </wp:positionH>
                      <wp:positionV relativeFrom="paragraph">
                        <wp:posOffset>0</wp:posOffset>
                      </wp:positionV>
                      <wp:extent cx="76200" cy="19050"/>
                      <wp:effectExtent l="19050" t="38100" r="19050" b="38100"/>
                      <wp:wrapNone/>
                      <wp:docPr id="155889" name="Text Box 155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878E2B" id="Text Box 155889" o:spid="_x0000_s1026" type="#_x0000_t202" style="position:absolute;margin-left:0;margin-top:0;width:6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ssQ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a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Bss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6064" behindDoc="0" locked="0" layoutInCell="1" allowOverlap="1" wp14:anchorId="13BB6581" wp14:editId="1731B79E">
                      <wp:simplePos x="0" y="0"/>
                      <wp:positionH relativeFrom="column">
                        <wp:posOffset>0</wp:posOffset>
                      </wp:positionH>
                      <wp:positionV relativeFrom="paragraph">
                        <wp:posOffset>0</wp:posOffset>
                      </wp:positionV>
                      <wp:extent cx="76200" cy="19050"/>
                      <wp:effectExtent l="19050" t="38100" r="19050" b="38100"/>
                      <wp:wrapNone/>
                      <wp:docPr id="155890" name="Text Box 155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27879" id="Text Box 155890" o:spid="_x0000_s1026" type="#_x0000_t202" style="position:absolute;margin-left:0;margin-top:0;width:6pt;height: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G6kL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7088" behindDoc="0" locked="0" layoutInCell="1" allowOverlap="1" wp14:anchorId="695DF340" wp14:editId="5449C9B2">
                      <wp:simplePos x="0" y="0"/>
                      <wp:positionH relativeFrom="column">
                        <wp:posOffset>0</wp:posOffset>
                      </wp:positionH>
                      <wp:positionV relativeFrom="paragraph">
                        <wp:posOffset>0</wp:posOffset>
                      </wp:positionV>
                      <wp:extent cx="76200" cy="19050"/>
                      <wp:effectExtent l="19050" t="38100" r="19050" b="38100"/>
                      <wp:wrapNone/>
                      <wp:docPr id="155891" name="Text Box 1558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334B7" id="Text Box 155891" o:spid="_x0000_s1026" type="#_x0000_t202" style="position:absolute;margin-left:0;margin-top:0;width:6pt;height: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eNz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kWYi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2PeN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8112" behindDoc="0" locked="0" layoutInCell="1" allowOverlap="1" wp14:anchorId="2DCB9DA3" wp14:editId="776B463C">
                      <wp:simplePos x="0" y="0"/>
                      <wp:positionH relativeFrom="column">
                        <wp:posOffset>0</wp:posOffset>
                      </wp:positionH>
                      <wp:positionV relativeFrom="paragraph">
                        <wp:posOffset>0</wp:posOffset>
                      </wp:positionV>
                      <wp:extent cx="76200" cy="19050"/>
                      <wp:effectExtent l="19050" t="38100" r="19050" b="38100"/>
                      <wp:wrapNone/>
                      <wp:docPr id="155892" name="Text Box 155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083611" id="Text Box 155892" o:spid="_x0000_s1026" type="#_x0000_t202" style="position:absolute;margin-left:0;margin-top:0;width:6pt;height: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nBR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dIswk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QnB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39136" behindDoc="0" locked="0" layoutInCell="1" allowOverlap="1" wp14:anchorId="69726BB3" wp14:editId="659A8E43">
                      <wp:simplePos x="0" y="0"/>
                      <wp:positionH relativeFrom="column">
                        <wp:posOffset>0</wp:posOffset>
                      </wp:positionH>
                      <wp:positionV relativeFrom="paragraph">
                        <wp:posOffset>0</wp:posOffset>
                      </wp:positionV>
                      <wp:extent cx="76200" cy="19050"/>
                      <wp:effectExtent l="19050" t="38100" r="19050" b="38100"/>
                      <wp:wrapNone/>
                      <wp:docPr id="155893" name="Text Box 155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B58AE" id="Text Box 155893" o:spid="_x0000_s1026" type="#_x0000_t202" style="position:absolute;margin-left:0;margin-top:0;width:6pt;height: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dH5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KS3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XldH5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0160" behindDoc="0" locked="0" layoutInCell="1" allowOverlap="1" wp14:anchorId="7550912E" wp14:editId="2EDE80AE">
                      <wp:simplePos x="0" y="0"/>
                      <wp:positionH relativeFrom="column">
                        <wp:posOffset>0</wp:posOffset>
                      </wp:positionH>
                      <wp:positionV relativeFrom="paragraph">
                        <wp:posOffset>0</wp:posOffset>
                      </wp:positionV>
                      <wp:extent cx="76200" cy="19050"/>
                      <wp:effectExtent l="19050" t="38100" r="19050" b="38100"/>
                      <wp:wrapNone/>
                      <wp:docPr id="155894" name="Text Box 155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A5360" id="Text Box 155894" o:spid="_x0000_s1026" type="#_x0000_t202" style="position:absolute;margin-left:0;margin-top:0;width:6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FYU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kWYy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vFY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1184" behindDoc="0" locked="0" layoutInCell="1" allowOverlap="1" wp14:anchorId="28FB6D80" wp14:editId="50A49C9E">
                      <wp:simplePos x="0" y="0"/>
                      <wp:positionH relativeFrom="column">
                        <wp:posOffset>0</wp:posOffset>
                      </wp:positionH>
                      <wp:positionV relativeFrom="paragraph">
                        <wp:posOffset>0</wp:posOffset>
                      </wp:positionV>
                      <wp:extent cx="76200" cy="19050"/>
                      <wp:effectExtent l="19050" t="38100" r="19050" b="38100"/>
                      <wp:wrapNone/>
                      <wp:docPr id="155895" name="Text Box 155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DB2775" id="Text Box 155895" o:spid="_x0000_s1026" type="#_x0000_t202" style="position:absolute;margin-left:0;margin-top:0;width:6pt;height: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e8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WYC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1a/e8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2208" behindDoc="0" locked="0" layoutInCell="1" allowOverlap="1" wp14:anchorId="5619406C" wp14:editId="21C96613">
                      <wp:simplePos x="0" y="0"/>
                      <wp:positionH relativeFrom="column">
                        <wp:posOffset>0</wp:posOffset>
                      </wp:positionH>
                      <wp:positionV relativeFrom="paragraph">
                        <wp:posOffset>0</wp:posOffset>
                      </wp:positionV>
                      <wp:extent cx="76200" cy="19050"/>
                      <wp:effectExtent l="19050" t="38100" r="19050" b="38100"/>
                      <wp:wrapNone/>
                      <wp:docPr id="155896" name="Text Box 155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DF09B0" id="Text Box 155896" o:spid="_x0000_s1026" type="#_x0000_t202" style="position:absolute;margin-left:0;margin-top:0;width:6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GSe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M0S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FGS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3232" behindDoc="0" locked="0" layoutInCell="1" allowOverlap="1" wp14:anchorId="465D9D86" wp14:editId="1071077B">
                      <wp:simplePos x="0" y="0"/>
                      <wp:positionH relativeFrom="column">
                        <wp:posOffset>0</wp:posOffset>
                      </wp:positionH>
                      <wp:positionV relativeFrom="paragraph">
                        <wp:posOffset>0</wp:posOffset>
                      </wp:positionV>
                      <wp:extent cx="76200" cy="19050"/>
                      <wp:effectExtent l="19050" t="38100" r="19050" b="38100"/>
                      <wp:wrapNone/>
                      <wp:docPr id="155897" name="Text Box 155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2625DC" id="Text Box 155897" o:spid="_x0000_s1026" type="#_x0000_t202" style="position:absolute;margin-left:0;margin-top:0;width:6pt;height: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8U2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2w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MPFN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4256" behindDoc="0" locked="0" layoutInCell="1" allowOverlap="1" wp14:anchorId="5B38BF71" wp14:editId="2B153003">
                      <wp:simplePos x="0" y="0"/>
                      <wp:positionH relativeFrom="column">
                        <wp:posOffset>0</wp:posOffset>
                      </wp:positionH>
                      <wp:positionV relativeFrom="paragraph">
                        <wp:posOffset>0</wp:posOffset>
                      </wp:positionV>
                      <wp:extent cx="76200" cy="19050"/>
                      <wp:effectExtent l="19050" t="38100" r="19050" b="38100"/>
                      <wp:wrapNone/>
                      <wp:docPr id="155898" name="Text Box 155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3930F" id="Text Box 155898" o:spid="_x0000_s1026" type="#_x0000_t202" style="position:absolute;margin-left:0;margin-top:0;width:6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ue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BQBu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5280" behindDoc="0" locked="0" layoutInCell="1" allowOverlap="1" wp14:anchorId="66DFB463" wp14:editId="2F1816E1">
                      <wp:simplePos x="0" y="0"/>
                      <wp:positionH relativeFrom="column">
                        <wp:posOffset>0</wp:posOffset>
                      </wp:positionH>
                      <wp:positionV relativeFrom="paragraph">
                        <wp:posOffset>0</wp:posOffset>
                      </wp:positionV>
                      <wp:extent cx="76200" cy="19050"/>
                      <wp:effectExtent l="19050" t="38100" r="19050" b="38100"/>
                      <wp:wrapNone/>
                      <wp:docPr id="155899" name="Text Box 155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FB6355" id="Text Box 155899" o:spid="_x0000_s1026" type="#_x0000_t202" style="position:absolute;margin-left:0;margin-top:0;width:6pt;height: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7o2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GmW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xl7o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6304" behindDoc="0" locked="0" layoutInCell="1" allowOverlap="1" wp14:anchorId="4A327235" wp14:editId="0C542523">
                      <wp:simplePos x="0" y="0"/>
                      <wp:positionH relativeFrom="column">
                        <wp:posOffset>0</wp:posOffset>
                      </wp:positionH>
                      <wp:positionV relativeFrom="paragraph">
                        <wp:posOffset>0</wp:posOffset>
                      </wp:positionV>
                      <wp:extent cx="76200" cy="19050"/>
                      <wp:effectExtent l="19050" t="38100" r="19050" b="38100"/>
                      <wp:wrapNone/>
                      <wp:docPr id="155900" name="Text Box 155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206F8" id="Text Box 155900" o:spid="_x0000_s1026" type="#_x0000_t202" style="position:absolute;margin-left:0;margin-top:0;width:6pt;height: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BLz/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7328" behindDoc="0" locked="0" layoutInCell="1" allowOverlap="1" wp14:anchorId="132166F1" wp14:editId="0376DA03">
                      <wp:simplePos x="0" y="0"/>
                      <wp:positionH relativeFrom="column">
                        <wp:posOffset>0</wp:posOffset>
                      </wp:positionH>
                      <wp:positionV relativeFrom="paragraph">
                        <wp:posOffset>0</wp:posOffset>
                      </wp:positionV>
                      <wp:extent cx="76200" cy="19050"/>
                      <wp:effectExtent l="19050" t="38100" r="19050" b="38100"/>
                      <wp:wrapNone/>
                      <wp:docPr id="155901" name="Text Box 155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8FFD1" id="Text Box 155901" o:spid="_x0000_s1026" type="#_x0000_t202" style="position:absolute;margin-left:0;margin-top:0;width:6pt;height: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x+J56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8352" behindDoc="0" locked="0" layoutInCell="1" allowOverlap="1" wp14:anchorId="019649E2" wp14:editId="7D9D1DB1">
                      <wp:simplePos x="0" y="0"/>
                      <wp:positionH relativeFrom="column">
                        <wp:posOffset>0</wp:posOffset>
                      </wp:positionH>
                      <wp:positionV relativeFrom="paragraph">
                        <wp:posOffset>0</wp:posOffset>
                      </wp:positionV>
                      <wp:extent cx="76200" cy="19050"/>
                      <wp:effectExtent l="19050" t="38100" r="19050" b="38100"/>
                      <wp:wrapNone/>
                      <wp:docPr id="155902" name="Text Box 155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87948" id="Text Box 155902" o:spid="_x0000_s1026" type="#_x0000_t202" style="position:absolute;margin-left:0;margin-top:0;width:6pt;height: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ghw1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49376" behindDoc="0" locked="0" layoutInCell="1" allowOverlap="1" wp14:anchorId="0F891128" wp14:editId="1863E24E">
                      <wp:simplePos x="0" y="0"/>
                      <wp:positionH relativeFrom="column">
                        <wp:posOffset>0</wp:posOffset>
                      </wp:positionH>
                      <wp:positionV relativeFrom="paragraph">
                        <wp:posOffset>0</wp:posOffset>
                      </wp:positionV>
                      <wp:extent cx="76200" cy="19050"/>
                      <wp:effectExtent l="19050" t="38100" r="19050" b="38100"/>
                      <wp:wrapNone/>
                      <wp:docPr id="155903" name="Text Box 155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16D72" id="Text Box 155903" o:spid="_x0000_s1026" type="#_x0000_t202" style="position:absolute;margin-left:0;margin-top:0;width:6pt;height:1.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QUKz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0400" behindDoc="0" locked="0" layoutInCell="1" allowOverlap="1" wp14:anchorId="4AED9BB5" wp14:editId="187B52A3">
                      <wp:simplePos x="0" y="0"/>
                      <wp:positionH relativeFrom="column">
                        <wp:posOffset>0</wp:posOffset>
                      </wp:positionH>
                      <wp:positionV relativeFrom="paragraph">
                        <wp:posOffset>0</wp:posOffset>
                      </wp:positionV>
                      <wp:extent cx="76200" cy="19050"/>
                      <wp:effectExtent l="19050" t="38100" r="19050" b="38100"/>
                      <wp:wrapNone/>
                      <wp:docPr id="155904" name="Text Box 155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B28AA" id="Text Box 155904" o:spid="_x0000_s1026" type="#_x0000_t202" style="position:absolute;margin-left:0;margin-top:0;width:6pt;height: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CeSs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1424" behindDoc="0" locked="0" layoutInCell="1" allowOverlap="1" wp14:anchorId="4E1DEF8F" wp14:editId="6D7C3190">
                      <wp:simplePos x="0" y="0"/>
                      <wp:positionH relativeFrom="column">
                        <wp:posOffset>0</wp:posOffset>
                      </wp:positionH>
                      <wp:positionV relativeFrom="paragraph">
                        <wp:posOffset>0</wp:posOffset>
                      </wp:positionV>
                      <wp:extent cx="76200" cy="19050"/>
                      <wp:effectExtent l="19050" t="38100" r="19050" b="38100"/>
                      <wp:wrapNone/>
                      <wp:docPr id="155905" name="Text Box 155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9C981" id="Text Box 155905" o:spid="_x0000_s1026" type="#_x0000_t202" style="position:absolute;margin-left:0;margin-top:0;width:6pt;height: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oq1Yw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q6Kt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2448" behindDoc="0" locked="0" layoutInCell="1" allowOverlap="1" wp14:anchorId="508661BD" wp14:editId="4E607663">
                      <wp:simplePos x="0" y="0"/>
                      <wp:positionH relativeFrom="column">
                        <wp:posOffset>0</wp:posOffset>
                      </wp:positionH>
                      <wp:positionV relativeFrom="paragraph">
                        <wp:posOffset>0</wp:posOffset>
                      </wp:positionV>
                      <wp:extent cx="76200" cy="19050"/>
                      <wp:effectExtent l="19050" t="38100" r="19050" b="38100"/>
                      <wp:wrapNone/>
                      <wp:docPr id="155906" name="Text Box 155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47FEE" id="Text Box 155906" o:spid="_x0000_s1026" type="#_x0000_t202" style="position:absolute;margin-left:0;margin-top:0;width:6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RmX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koyk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j0Rm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3472" behindDoc="0" locked="0" layoutInCell="1" allowOverlap="1" wp14:anchorId="65AA8EED" wp14:editId="5B3A0791">
                      <wp:simplePos x="0" y="0"/>
                      <wp:positionH relativeFrom="column">
                        <wp:posOffset>0</wp:posOffset>
                      </wp:positionH>
                      <wp:positionV relativeFrom="paragraph">
                        <wp:posOffset>0</wp:posOffset>
                      </wp:positionV>
                      <wp:extent cx="76200" cy="19050"/>
                      <wp:effectExtent l="19050" t="38100" r="19050" b="38100"/>
                      <wp:wrapNone/>
                      <wp:docPr id="155907" name="Text Box 155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0EA32E" id="Text Box 155907" o:spid="_x0000_s1026" type="#_x0000_t202" style="position:absolute;margin-left:0;margin-top:0;width:6pt;height: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TBr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4496" behindDoc="0" locked="0" layoutInCell="1" allowOverlap="1" wp14:anchorId="5C412DF9" wp14:editId="4B8DA3AA">
                      <wp:simplePos x="0" y="0"/>
                      <wp:positionH relativeFrom="column">
                        <wp:posOffset>0</wp:posOffset>
                      </wp:positionH>
                      <wp:positionV relativeFrom="paragraph">
                        <wp:posOffset>0</wp:posOffset>
                      </wp:positionV>
                      <wp:extent cx="76200" cy="19050"/>
                      <wp:effectExtent l="19050" t="38100" r="19050" b="38100"/>
                      <wp:wrapNone/>
                      <wp:docPr id="155908" name="Text Box 155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1A1B3" id="Text Box 155908" o:spid="_x0000_s1026" type="#_x0000_t202" style="position:absolute;margin-left:0;margin-top:0;width:6pt;height: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GhWa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5520" behindDoc="0" locked="0" layoutInCell="1" allowOverlap="1" wp14:anchorId="13CC946A" wp14:editId="2A667050">
                      <wp:simplePos x="0" y="0"/>
                      <wp:positionH relativeFrom="column">
                        <wp:posOffset>0</wp:posOffset>
                      </wp:positionH>
                      <wp:positionV relativeFrom="paragraph">
                        <wp:posOffset>0</wp:posOffset>
                      </wp:positionV>
                      <wp:extent cx="76200" cy="19050"/>
                      <wp:effectExtent l="19050" t="38100" r="19050" b="38100"/>
                      <wp:wrapNone/>
                      <wp:docPr id="155909" name="Text Box 155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C3955" id="Text Box 155909" o:spid="_x0000_s1026" type="#_x0000_t202" style="position:absolute;margin-left:0;margin-top:0;width:6pt;height: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9lLHP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6544" behindDoc="0" locked="0" layoutInCell="1" allowOverlap="1" wp14:anchorId="36EF83AE" wp14:editId="1D9B8327">
                      <wp:simplePos x="0" y="0"/>
                      <wp:positionH relativeFrom="column">
                        <wp:posOffset>0</wp:posOffset>
                      </wp:positionH>
                      <wp:positionV relativeFrom="paragraph">
                        <wp:posOffset>0</wp:posOffset>
                      </wp:positionV>
                      <wp:extent cx="76200" cy="19050"/>
                      <wp:effectExtent l="19050" t="38100" r="19050" b="38100"/>
                      <wp:wrapNone/>
                      <wp:docPr id="155910" name="Text Box 155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CDD29" id="Text Box 155910" o:spid="_x0000_s1026" type="#_x0000_t202" style="position:absolute;margin-left:0;margin-top:0;width:6pt;height: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r5O9G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7568" behindDoc="0" locked="0" layoutInCell="1" allowOverlap="1" wp14:anchorId="720339F2" wp14:editId="00D2DD66">
                      <wp:simplePos x="0" y="0"/>
                      <wp:positionH relativeFrom="column">
                        <wp:posOffset>0</wp:posOffset>
                      </wp:positionH>
                      <wp:positionV relativeFrom="paragraph">
                        <wp:posOffset>0</wp:posOffset>
                      </wp:positionV>
                      <wp:extent cx="76200" cy="19050"/>
                      <wp:effectExtent l="19050" t="38100" r="19050" b="38100"/>
                      <wp:wrapNone/>
                      <wp:docPr id="155911" name="Text Box 155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08C925" id="Text Box 155911" o:spid="_x0000_s1026" type="#_x0000_t202" style="position:absolute;margin-left:0;margin-top:0;width:6pt;height: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e9c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YYi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pp71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8592" behindDoc="0" locked="0" layoutInCell="1" allowOverlap="1" wp14:anchorId="3484357F" wp14:editId="4F051FC1">
                      <wp:simplePos x="0" y="0"/>
                      <wp:positionH relativeFrom="column">
                        <wp:posOffset>0</wp:posOffset>
                      </wp:positionH>
                      <wp:positionV relativeFrom="paragraph">
                        <wp:posOffset>0</wp:posOffset>
                      </wp:positionV>
                      <wp:extent cx="76200" cy="19050"/>
                      <wp:effectExtent l="19050" t="38100" r="19050" b="38100"/>
                      <wp:wrapNone/>
                      <wp:docPr id="155912" name="Text Box 155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9D46CC" id="Text Box 155912" o:spid="_x0000_s1026" type="#_x0000_t202" style="position:absolute;margin-left:0;margin-top:0;width:6pt;height: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nx+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kY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bFn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59616" behindDoc="0" locked="0" layoutInCell="1" allowOverlap="1" wp14:anchorId="12A0138F" wp14:editId="221B080D">
                      <wp:simplePos x="0" y="0"/>
                      <wp:positionH relativeFrom="column">
                        <wp:posOffset>0</wp:posOffset>
                      </wp:positionH>
                      <wp:positionV relativeFrom="paragraph">
                        <wp:posOffset>0</wp:posOffset>
                      </wp:positionV>
                      <wp:extent cx="76200" cy="19050"/>
                      <wp:effectExtent l="19050" t="38100" r="19050" b="38100"/>
                      <wp:wrapNone/>
                      <wp:docPr id="155913" name="Text Box 155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D7892" id="Text Box 155913" o:spid="_x0000_s1026" type="#_x0000_t202" style="position:absolute;margin-left:0;margin-top:0;width:6pt;height: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d3W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wd3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0640" behindDoc="0" locked="0" layoutInCell="1" allowOverlap="1" wp14:anchorId="0210AFEC" wp14:editId="55399200">
                      <wp:simplePos x="0" y="0"/>
                      <wp:positionH relativeFrom="column">
                        <wp:posOffset>0</wp:posOffset>
                      </wp:positionH>
                      <wp:positionV relativeFrom="paragraph">
                        <wp:posOffset>0</wp:posOffset>
                      </wp:positionV>
                      <wp:extent cx="76200" cy="19050"/>
                      <wp:effectExtent l="19050" t="38100" r="19050" b="38100"/>
                      <wp:wrapNone/>
                      <wp:docPr id="155914" name="Text Box 155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E04B8" id="Text Box 155914" o:spid="_x0000_s1026" type="#_x0000_t202" style="position:absolute;margin-left:0;margin-top:0;width:6pt;height: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Fo7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YYS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noWj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1664" behindDoc="0" locked="0" layoutInCell="1" allowOverlap="1" wp14:anchorId="1CA2FCB8" wp14:editId="33C5ECD8">
                      <wp:simplePos x="0" y="0"/>
                      <wp:positionH relativeFrom="column">
                        <wp:posOffset>0</wp:posOffset>
                      </wp:positionH>
                      <wp:positionV relativeFrom="paragraph">
                        <wp:posOffset>0</wp:posOffset>
                      </wp:positionV>
                      <wp:extent cx="76200" cy="19050"/>
                      <wp:effectExtent l="19050" t="38100" r="19050" b="38100"/>
                      <wp:wrapNone/>
                      <wp:docPr id="155915" name="Text Box 155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EA33E" id="Text Box 155915" o:spid="_x0000_s1026" type="#_x0000_t202" style="position:absolute;margin-left:0;margin-top:0;width:6pt;height: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uT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YYy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k/+5N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2688" behindDoc="0" locked="0" layoutInCell="1" allowOverlap="1" wp14:anchorId="4B1BF7AE" wp14:editId="0AF9A68E">
                      <wp:simplePos x="0" y="0"/>
                      <wp:positionH relativeFrom="column">
                        <wp:posOffset>0</wp:posOffset>
                      </wp:positionH>
                      <wp:positionV relativeFrom="paragraph">
                        <wp:posOffset>0</wp:posOffset>
                      </wp:positionV>
                      <wp:extent cx="76200" cy="19050"/>
                      <wp:effectExtent l="19050" t="38100" r="19050" b="38100"/>
                      <wp:wrapNone/>
                      <wp:docPr id="155916" name="Text Box 155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8A98D1" id="Text Box 155916" o:spid="_x0000_s1026" type="#_x0000_t202" style="position:absolute;margin-left:0;margin-top:0;width: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Gix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IUJ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YQGi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3712" behindDoc="0" locked="0" layoutInCell="1" allowOverlap="1" wp14:anchorId="26774EFC" wp14:editId="4A1DD244">
                      <wp:simplePos x="0" y="0"/>
                      <wp:positionH relativeFrom="column">
                        <wp:posOffset>0</wp:posOffset>
                      </wp:positionH>
                      <wp:positionV relativeFrom="paragraph">
                        <wp:posOffset>0</wp:posOffset>
                      </wp:positionV>
                      <wp:extent cx="76200" cy="19050"/>
                      <wp:effectExtent l="19050" t="38100" r="19050" b="38100"/>
                      <wp:wrapNone/>
                      <wp:docPr id="155917" name="Text Box 155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B3587A" id="Text Box 155917" o:spid="_x0000_s1026" type="#_x0000_t202" style="position:absolute;margin-left:0;margin-top:0;width:6pt;height: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8kZ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4RQ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iXyR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4736" behindDoc="0" locked="0" layoutInCell="1" allowOverlap="1" wp14:anchorId="751867CC" wp14:editId="4452E8EE">
                      <wp:simplePos x="0" y="0"/>
                      <wp:positionH relativeFrom="column">
                        <wp:posOffset>0</wp:posOffset>
                      </wp:positionH>
                      <wp:positionV relativeFrom="paragraph">
                        <wp:posOffset>0</wp:posOffset>
                      </wp:positionV>
                      <wp:extent cx="76200" cy="19050"/>
                      <wp:effectExtent l="19050" t="38100" r="19050" b="38100"/>
                      <wp:wrapNone/>
                      <wp:docPr id="155918" name="Text Box 155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63B71E" id="Text Box 155918" o:spid="_x0000_s1026" type="#_x0000_t202" style="position:absolute;margin-left:0;margin-top:0;width:6pt;height: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0UF7F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5760" behindDoc="0" locked="0" layoutInCell="1" allowOverlap="1" wp14:anchorId="3BBEDAFD" wp14:editId="23E3DE4C">
                      <wp:simplePos x="0" y="0"/>
                      <wp:positionH relativeFrom="column">
                        <wp:posOffset>0</wp:posOffset>
                      </wp:positionH>
                      <wp:positionV relativeFrom="paragraph">
                        <wp:posOffset>0</wp:posOffset>
                      </wp:positionV>
                      <wp:extent cx="76200" cy="19050"/>
                      <wp:effectExtent l="19050" t="38100" r="19050" b="38100"/>
                      <wp:wrapNone/>
                      <wp:docPr id="155919" name="Text Box 155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679A62" id="Text Box 155919" o:spid="_x0000_s1026" type="#_x0000_t202" style="position:absolute;margin-left:0;margin-top:0;width:6pt;height: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7YZ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YYK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3Dth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6784" behindDoc="0" locked="0" layoutInCell="1" allowOverlap="1" wp14:anchorId="77D3E0E6" wp14:editId="1667C8D9">
                      <wp:simplePos x="0" y="0"/>
                      <wp:positionH relativeFrom="column">
                        <wp:posOffset>0</wp:posOffset>
                      </wp:positionH>
                      <wp:positionV relativeFrom="paragraph">
                        <wp:posOffset>0</wp:posOffset>
                      </wp:positionV>
                      <wp:extent cx="76200" cy="19050"/>
                      <wp:effectExtent l="19050" t="38100" r="19050" b="38100"/>
                      <wp:wrapNone/>
                      <wp:docPr id="155920" name="Text Box 155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CA6C6" id="Text Box 155920" o:spid="_x0000_s1026" type="#_x0000_t202" style="position:absolute;margin-left:0;margin-top:0;width:6pt;height: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3Ddy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7808" behindDoc="0" locked="0" layoutInCell="1" allowOverlap="1" wp14:anchorId="2690F8E3" wp14:editId="22A8DDF4">
                      <wp:simplePos x="0" y="0"/>
                      <wp:positionH relativeFrom="column">
                        <wp:posOffset>0</wp:posOffset>
                      </wp:positionH>
                      <wp:positionV relativeFrom="paragraph">
                        <wp:posOffset>0</wp:posOffset>
                      </wp:positionV>
                      <wp:extent cx="76200" cy="19050"/>
                      <wp:effectExtent l="19050" t="38100" r="19050" b="38100"/>
                      <wp:wrapNone/>
                      <wp:docPr id="155921" name="Text Box 155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3061F9" id="Text Box 155921" o:spid="_x0000_s1026" type="#_x0000_t202" style="position:absolute;margin-left:0;margin-top:0;width:6pt;height: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n02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kUYi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H2n0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8832" behindDoc="0" locked="0" layoutInCell="1" allowOverlap="1" wp14:anchorId="4357AA0A" wp14:editId="152317A7">
                      <wp:simplePos x="0" y="0"/>
                      <wp:positionH relativeFrom="column">
                        <wp:posOffset>0</wp:posOffset>
                      </wp:positionH>
                      <wp:positionV relativeFrom="paragraph">
                        <wp:posOffset>0</wp:posOffset>
                      </wp:positionV>
                      <wp:extent cx="76200" cy="19050"/>
                      <wp:effectExtent l="19050" t="38100" r="19050" b="38100"/>
                      <wp:wrapNone/>
                      <wp:docPr id="155922" name="Text Box 155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C87246" id="Text Box 155922" o:spid="_x0000_s1026" type="#_x0000_t202" style="position:absolute;margin-left:0;margin-top:0;width:6pt;height: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e4U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kU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Wpe4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69856" behindDoc="0" locked="0" layoutInCell="1" allowOverlap="1" wp14:anchorId="7E4F2939" wp14:editId="3DED5B74">
                      <wp:simplePos x="0" y="0"/>
                      <wp:positionH relativeFrom="column">
                        <wp:posOffset>0</wp:posOffset>
                      </wp:positionH>
                      <wp:positionV relativeFrom="paragraph">
                        <wp:posOffset>0</wp:posOffset>
                      </wp:positionV>
                      <wp:extent cx="76200" cy="19050"/>
                      <wp:effectExtent l="19050" t="38100" r="19050" b="38100"/>
                      <wp:wrapNone/>
                      <wp:docPr id="155923" name="Text Box 155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46C6D9" id="Text Box 155923" o:spid="_x0000_s1026" type="#_x0000_t202" style="position:absolute;margin-left:0;margin-top:0;width:6pt;height: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mck+8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0880" behindDoc="0" locked="0" layoutInCell="1" allowOverlap="1" wp14:anchorId="55DA52C5" wp14:editId="33A64368">
                      <wp:simplePos x="0" y="0"/>
                      <wp:positionH relativeFrom="column">
                        <wp:posOffset>0</wp:posOffset>
                      </wp:positionH>
                      <wp:positionV relativeFrom="paragraph">
                        <wp:posOffset>0</wp:posOffset>
                      </wp:positionV>
                      <wp:extent cx="76200" cy="19050"/>
                      <wp:effectExtent l="19050" t="38100" r="19050" b="38100"/>
                      <wp:wrapNone/>
                      <wp:docPr id="155924" name="Text Box 155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5791E2" id="Text Box 155924" o:spid="_x0000_s1026" type="#_x0000_t202" style="position:absolute;margin-left:0;margin-top:0;width:6pt;height: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8hR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kUYy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0W8h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1904" behindDoc="0" locked="0" layoutInCell="1" allowOverlap="1" wp14:anchorId="0C74BF95" wp14:editId="75E65F96">
                      <wp:simplePos x="0" y="0"/>
                      <wp:positionH relativeFrom="column">
                        <wp:posOffset>0</wp:posOffset>
                      </wp:positionH>
                      <wp:positionV relativeFrom="paragraph">
                        <wp:posOffset>0</wp:posOffset>
                      </wp:positionV>
                      <wp:extent cx="76200" cy="19050"/>
                      <wp:effectExtent l="19050" t="38100" r="19050" b="38100"/>
                      <wp:wrapNone/>
                      <wp:docPr id="155925" name="Text Box 155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12A64" id="Text Box 155925" o:spid="_x0000_s1026" type="#_x0000_t202" style="position:absolute;margin-left:0;margin-top:0;width:6pt;height: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SMaf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2928" behindDoc="0" locked="0" layoutInCell="1" allowOverlap="1" wp14:anchorId="21EE00FE" wp14:editId="42A8E1B8">
                      <wp:simplePos x="0" y="0"/>
                      <wp:positionH relativeFrom="column">
                        <wp:posOffset>0</wp:posOffset>
                      </wp:positionH>
                      <wp:positionV relativeFrom="paragraph">
                        <wp:posOffset>0</wp:posOffset>
                      </wp:positionV>
                      <wp:extent cx="76200" cy="19050"/>
                      <wp:effectExtent l="19050" t="38100" r="19050" b="38100"/>
                      <wp:wrapNone/>
                      <wp:docPr id="155926" name="Text Box 155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2F7925" id="Text Box 155926" o:spid="_x0000_s1026" type="#_x0000_t202" style="position:absolute;margin-left:0;margin-top:0;width:6pt;height: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rb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bIoxU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8/r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3952" behindDoc="0" locked="0" layoutInCell="1" allowOverlap="1" wp14:anchorId="63E83AB1" wp14:editId="5F2072E3">
                      <wp:simplePos x="0" y="0"/>
                      <wp:positionH relativeFrom="column">
                        <wp:posOffset>0</wp:posOffset>
                      </wp:positionH>
                      <wp:positionV relativeFrom="paragraph">
                        <wp:posOffset>0</wp:posOffset>
                      </wp:positionV>
                      <wp:extent cx="76200" cy="19050"/>
                      <wp:effectExtent l="19050" t="38100" r="19050" b="38100"/>
                      <wp:wrapNone/>
                      <wp:docPr id="155927" name="Text Box 155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BEAE1" id="Text Box 155927" o:spid="_x0000_s1026" type="#_x0000_t202" style="position:absolute;margin-left:0;margin-top:0;width:6pt;height: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Ftz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m0w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ZSRbc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4976" behindDoc="0" locked="0" layoutInCell="1" allowOverlap="1" wp14:anchorId="7AE45F74" wp14:editId="262EE20C">
                      <wp:simplePos x="0" y="0"/>
                      <wp:positionH relativeFrom="column">
                        <wp:posOffset>0</wp:posOffset>
                      </wp:positionH>
                      <wp:positionV relativeFrom="paragraph">
                        <wp:posOffset>0</wp:posOffset>
                      </wp:positionV>
                      <wp:extent cx="76200" cy="19050"/>
                      <wp:effectExtent l="19050" t="38100" r="19050" b="38100"/>
                      <wp:wrapNone/>
                      <wp:docPr id="155928" name="Text Box 155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B8B439" id="Text Box 155928" o:spid="_x0000_s1026" type="#_x0000_t202" style="position:absolute;margin-left:0;margin-top:0;width:6pt;height: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4Xb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wp4X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6000" behindDoc="0" locked="0" layoutInCell="1" allowOverlap="1" wp14:anchorId="6FA2B867" wp14:editId="508943A6">
                      <wp:simplePos x="0" y="0"/>
                      <wp:positionH relativeFrom="column">
                        <wp:posOffset>0</wp:posOffset>
                      </wp:positionH>
                      <wp:positionV relativeFrom="paragraph">
                        <wp:posOffset>0</wp:posOffset>
                      </wp:positionV>
                      <wp:extent cx="76200" cy="19050"/>
                      <wp:effectExtent l="19050" t="38100" r="19050" b="38100"/>
                      <wp:wrapNone/>
                      <wp:docPr id="155929" name="Text Box 155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83153" id="Text Box 155929" o:spid="_x0000_s1026" type="#_x0000_t202" style="position:absolute;margin-left:0;margin-top:0;width:6pt;height: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CRz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mU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AcCR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7024" behindDoc="0" locked="0" layoutInCell="1" allowOverlap="1" wp14:anchorId="3CF51770" wp14:editId="2190FF41">
                      <wp:simplePos x="0" y="0"/>
                      <wp:positionH relativeFrom="column">
                        <wp:posOffset>0</wp:posOffset>
                      </wp:positionH>
                      <wp:positionV relativeFrom="paragraph">
                        <wp:posOffset>0</wp:posOffset>
                      </wp:positionV>
                      <wp:extent cx="76200" cy="19050"/>
                      <wp:effectExtent l="19050" t="38100" r="19050" b="38100"/>
                      <wp:wrapNone/>
                      <wp:docPr id="155930" name="Text Box 155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47B21" id="Text Box 155930" o:spid="_x0000_s1026" type="#_x0000_t202" style="position:absolute;margin-left:0;margin-top:0;width:6pt;height: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MnK24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8048" behindDoc="0" locked="0" layoutInCell="1" allowOverlap="1" wp14:anchorId="529D12BD" wp14:editId="6EE4CA5A">
                      <wp:simplePos x="0" y="0"/>
                      <wp:positionH relativeFrom="column">
                        <wp:posOffset>0</wp:posOffset>
                      </wp:positionH>
                      <wp:positionV relativeFrom="paragraph">
                        <wp:posOffset>0</wp:posOffset>
                      </wp:positionV>
                      <wp:extent cx="76200" cy="19050"/>
                      <wp:effectExtent l="19050" t="38100" r="19050" b="38100"/>
                      <wp:wrapNone/>
                      <wp:docPr id="155931" name="Text Box 155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2284E0" id="Text Box 155931" o:spid="_x0000_s1026" type="#_x0000_t202" style="position:absolute;margin-left:0;margin-top:0;width:6pt;height: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wwQ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8Sww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79072" behindDoc="0" locked="0" layoutInCell="1" allowOverlap="1" wp14:anchorId="5A33DBE6" wp14:editId="1287F47A">
                      <wp:simplePos x="0" y="0"/>
                      <wp:positionH relativeFrom="column">
                        <wp:posOffset>0</wp:posOffset>
                      </wp:positionH>
                      <wp:positionV relativeFrom="paragraph">
                        <wp:posOffset>0</wp:posOffset>
                      </wp:positionV>
                      <wp:extent cx="76200" cy="19050"/>
                      <wp:effectExtent l="19050" t="38100" r="19050" b="38100"/>
                      <wp:wrapNone/>
                      <wp:docPr id="155932" name="Text Box 155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CC5F73" id="Text Box 155932" o:spid="_x0000_s1026" type="#_x0000_t202" style="position:absolute;margin-left:0;margin-top:0;width:6pt;height: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tNJ8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0096" behindDoc="0" locked="0" layoutInCell="1" allowOverlap="1" wp14:anchorId="04BAB1B5" wp14:editId="094027E0">
                      <wp:simplePos x="0" y="0"/>
                      <wp:positionH relativeFrom="column">
                        <wp:posOffset>0</wp:posOffset>
                      </wp:positionH>
                      <wp:positionV relativeFrom="paragraph">
                        <wp:posOffset>0</wp:posOffset>
                      </wp:positionV>
                      <wp:extent cx="76200" cy="19050"/>
                      <wp:effectExtent l="19050" t="38100" r="19050" b="38100"/>
                      <wp:wrapNone/>
                      <wp:docPr id="155933" name="Text Box 155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77DBCD" id="Text Box 155933" o:spid="_x0000_s1026" type="#_x0000_t202" style="position:absolute;margin-left:0;margin-top:0;width:6pt;height:1.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eM+m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1120" behindDoc="0" locked="0" layoutInCell="1" allowOverlap="1" wp14:anchorId="7D467BE9" wp14:editId="140C9B0C">
                      <wp:simplePos x="0" y="0"/>
                      <wp:positionH relativeFrom="column">
                        <wp:posOffset>0</wp:posOffset>
                      </wp:positionH>
                      <wp:positionV relativeFrom="paragraph">
                        <wp:posOffset>0</wp:posOffset>
                      </wp:positionV>
                      <wp:extent cx="76200" cy="19050"/>
                      <wp:effectExtent l="19050" t="38100" r="19050" b="38100"/>
                      <wp:wrapNone/>
                      <wp:docPr id="155934" name="Text Box 155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75E9B" id="Text Box 155934" o:spid="_x0000_s1026" type="#_x0000_t202" style="position:absolute;margin-left:0;margin-top:0;width:6pt;height:1.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rl3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Pyrl3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2144" behindDoc="0" locked="0" layoutInCell="1" allowOverlap="1" wp14:anchorId="42A4E982" wp14:editId="4B9F0B60">
                      <wp:simplePos x="0" y="0"/>
                      <wp:positionH relativeFrom="column">
                        <wp:posOffset>0</wp:posOffset>
                      </wp:positionH>
                      <wp:positionV relativeFrom="paragraph">
                        <wp:posOffset>0</wp:posOffset>
                      </wp:positionV>
                      <wp:extent cx="76200" cy="19050"/>
                      <wp:effectExtent l="19050" t="38100" r="19050" b="38100"/>
                      <wp:wrapNone/>
                      <wp:docPr id="155935" name="Text Box 155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BA15C7" id="Text Box 155935" o:spid="_x0000_s1026" type="#_x0000_t202" style="position:absolute;margin-left:0;margin-top:0;width:6pt;height:1.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jf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RjfZQIAACAFAAAOAAAAAAAAAAAAAAAAAC4CAABkcnMvZTJvRG9j&#10;LnhtbFBLAQItABQABgAIAAAAIQDPyoLd1wAAAAIBAAAPAAAAAAAAAAAAAAAAAL8EAABkcnMvZG93&#10;bnJldi54bWxQSwUGAAAAAAQABADzAAAAwwUAAAAA&#10;" filled="f" stroked="f"/>
                  </w:pict>
                </mc:Fallback>
              </mc:AlternateContent>
            </w:r>
          </w:p>
        </w:tc>
        <w:tc>
          <w:tcPr>
            <w:tcW w:w="1046"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b/>
                <w:bCs/>
                <w:color w:val="FF0000"/>
                <w:sz w:val="16"/>
                <w:szCs w:val="16"/>
              </w:rPr>
            </w:pPr>
            <w:r w:rsidRPr="00501696">
              <w:rPr>
                <w:rFonts w:ascii="Arial LatArm" w:hAnsi="Arial LatArm"/>
                <w:b/>
                <w:bCs/>
                <w:color w:val="FF0000"/>
                <w:sz w:val="16"/>
                <w:szCs w:val="16"/>
              </w:rPr>
              <w:t> </w:t>
            </w:r>
          </w:p>
        </w:tc>
        <w:tc>
          <w:tcPr>
            <w:tcW w:w="1045" w:type="dxa"/>
            <w:gridSpan w:val="4"/>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r>
      <w:tr w:rsidR="00DE05F5" w:rsidRPr="00501696" w:rsidTr="00D05AC9">
        <w:trPr>
          <w:gridAfter w:val="1"/>
          <w:wAfter w:w="12" w:type="dxa"/>
          <w:trHeight w:val="462"/>
        </w:trPr>
        <w:tc>
          <w:tcPr>
            <w:tcW w:w="776" w:type="dxa"/>
            <w:tcBorders>
              <w:top w:val="nil"/>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w:t>
            </w:r>
          </w:p>
        </w:tc>
        <w:tc>
          <w:tcPr>
            <w:tcW w:w="6029" w:type="dxa"/>
            <w:gridSpan w:val="2"/>
            <w:tcBorders>
              <w:top w:val="nil"/>
              <w:left w:val="nil"/>
              <w:bottom w:val="nil"/>
              <w:right w:val="single" w:sz="4" w:space="0" w:color="auto"/>
            </w:tcBorders>
            <w:shd w:val="clear" w:color="000000" w:fill="FFFFFF"/>
            <w:vAlign w:val="center"/>
            <w:hideMark/>
          </w:tcPr>
          <w:tbl>
            <w:tblPr>
              <w:tblW w:w="10999" w:type="dxa"/>
              <w:tblLayout w:type="fixed"/>
              <w:tblLook w:val="04A0" w:firstRow="1" w:lastRow="0" w:firstColumn="1" w:lastColumn="0" w:noHBand="0" w:noVBand="1"/>
            </w:tblPr>
            <w:tblGrid>
              <w:gridCol w:w="10999"/>
            </w:tblGrid>
            <w:tr w:rsidR="00DE05F5" w:rsidRPr="00501696" w:rsidTr="00CB4526">
              <w:trPr>
                <w:trHeight w:val="462"/>
              </w:trPr>
              <w:tc>
                <w:tcPr>
                  <w:tcW w:w="6029" w:type="dxa"/>
                  <w:tcBorders>
                    <w:top w:val="nil"/>
                    <w:left w:val="nil"/>
                    <w:bottom w:val="nil"/>
                    <w:right w:val="single" w:sz="4" w:space="0" w:color="auto"/>
                  </w:tcBorders>
                  <w:shd w:val="clear" w:color="000000" w:fill="FFFFFF"/>
                  <w:vAlign w:val="center"/>
                  <w:hideMark/>
                </w:tcPr>
                <w:p w:rsidR="00DE05F5" w:rsidRPr="00501696" w:rsidRDefault="00DE05F5" w:rsidP="00CB4526">
                  <w:pPr>
                    <w:rPr>
                      <w:rFonts w:ascii="Arial Armenian" w:hAnsi="Arial Armenian"/>
                      <w:sz w:val="16"/>
                      <w:szCs w:val="16"/>
                    </w:rPr>
                  </w:pPr>
                  <w:r>
                    <w:rPr>
                      <w:rFonts w:ascii="Calibri" w:hAnsi="Calibri" w:cs="Calibri"/>
                      <w:sz w:val="16"/>
                      <w:szCs w:val="16"/>
                    </w:rPr>
                    <w:t>Ремонт шпоклевки стен</w:t>
                  </w:r>
                  <w:r w:rsidRPr="00501696">
                    <w:rPr>
                      <w:rFonts w:ascii="Arial Armenian" w:hAnsi="Arial Armenian"/>
                      <w:sz w:val="16"/>
                      <w:szCs w:val="16"/>
                    </w:rPr>
                    <w:t xml:space="preserve"> </w:t>
                  </w:r>
                </w:p>
              </w:tc>
            </w:tr>
          </w:tbl>
          <w:p w:rsidR="00DE05F5" w:rsidRPr="00501696" w:rsidRDefault="00DE05F5" w:rsidP="00CB4526">
            <w:pPr>
              <w:rPr>
                <w:rFonts w:ascii="Arial Armenian" w:hAnsi="Arial Armenian"/>
                <w:sz w:val="16"/>
                <w:szCs w:val="16"/>
              </w:rPr>
            </w:pPr>
          </w:p>
        </w:tc>
        <w:tc>
          <w:tcPr>
            <w:tcW w:w="6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E05F5" w:rsidRPr="00501696" w:rsidRDefault="00DE05F5" w:rsidP="00CB4526">
            <w:pPr>
              <w:rPr>
                <w:rFonts w:ascii="Arial Armenian" w:hAnsi="Arial Armenian"/>
                <w:sz w:val="20"/>
                <w:szCs w:val="20"/>
              </w:rPr>
            </w:pPr>
            <w:r w:rsidRPr="00501696">
              <w:rPr>
                <w:rFonts w:ascii="Arial Armenian" w:hAnsi="Arial Armenian"/>
                <w:noProof/>
                <w:sz w:val="20"/>
                <w:szCs w:val="20"/>
                <w:lang w:val="en-US" w:eastAsia="en-US" w:bidi="ar-SA"/>
              </w:rPr>
              <mc:AlternateContent>
                <mc:Choice Requires="wps">
                  <w:drawing>
                    <wp:anchor distT="0" distB="0" distL="114300" distR="114300" simplePos="0" relativeHeight="251783168" behindDoc="0" locked="0" layoutInCell="1" allowOverlap="1" wp14:anchorId="69F0F5D7" wp14:editId="5C143B2E">
                      <wp:simplePos x="0" y="0"/>
                      <wp:positionH relativeFrom="column">
                        <wp:posOffset>19050</wp:posOffset>
                      </wp:positionH>
                      <wp:positionV relativeFrom="paragraph">
                        <wp:posOffset>0</wp:posOffset>
                      </wp:positionV>
                      <wp:extent cx="76200" cy="76200"/>
                      <wp:effectExtent l="19050" t="0" r="19050" b="0"/>
                      <wp:wrapNone/>
                      <wp:docPr id="155875" name="Text Box 155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E6BFF" id="Text Box 155875" o:spid="_x0000_s1026" type="#_x0000_t202" style="position:absolute;margin-left:1.5pt;margin-top:0;width:6pt;height: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" filled="f" stroked="f"/>
                  </w:pict>
                </mc:Fallback>
              </mc:AlternateContent>
            </w:r>
          </w:p>
          <w:tbl>
            <w:tblPr>
              <w:tblW w:w="900" w:type="dxa"/>
              <w:tblCellSpacing w:w="0" w:type="dxa"/>
              <w:tblLayout w:type="fixed"/>
              <w:tblCellMar>
                <w:left w:w="0" w:type="dxa"/>
                <w:right w:w="0" w:type="dxa"/>
              </w:tblCellMar>
              <w:tblLook w:val="04A0" w:firstRow="1" w:lastRow="0" w:firstColumn="1" w:lastColumn="0" w:noHBand="0" w:noVBand="1"/>
            </w:tblPr>
            <w:tblGrid>
              <w:gridCol w:w="900"/>
            </w:tblGrid>
            <w:tr w:rsidR="00DE05F5" w:rsidRPr="00501696" w:rsidTr="00CB4526">
              <w:trPr>
                <w:trHeight w:val="462"/>
                <w:tblCellSpacing w:w="0" w:type="dxa"/>
              </w:trPr>
              <w:tc>
                <w:tcPr>
                  <w:tcW w:w="900" w:type="dxa"/>
                  <w:tcBorders>
                    <w:top w:val="nil"/>
                    <w:left w:val="nil"/>
                    <w:bottom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r>
          </w:tbl>
          <w:p w:rsidR="00DE05F5" w:rsidRPr="00501696" w:rsidRDefault="00DE05F5" w:rsidP="00CB4526">
            <w:pPr>
              <w:rPr>
                <w:rFonts w:ascii="Arial Armenian" w:hAnsi="Arial Armenian"/>
                <w:sz w:val="20"/>
                <w:szCs w:val="20"/>
              </w:rPr>
            </w:pPr>
          </w:p>
        </w:tc>
        <w:tc>
          <w:tcPr>
            <w:tcW w:w="104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9.58</w:t>
            </w:r>
          </w:p>
        </w:tc>
        <w:tc>
          <w:tcPr>
            <w:tcW w:w="104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2.65</w:t>
            </w:r>
          </w:p>
        </w:tc>
        <w:tc>
          <w:tcPr>
            <w:tcW w:w="10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25.38</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2</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Armenian" w:hAnsi="Arial Armenian"/>
                <w:sz w:val="16"/>
                <w:szCs w:val="16"/>
              </w:rPr>
            </w:pPr>
            <w:r>
              <w:rPr>
                <w:rFonts w:ascii="Calibri" w:hAnsi="Calibri" w:cs="Calibri"/>
                <w:sz w:val="16"/>
                <w:szCs w:val="16"/>
              </w:rPr>
              <w:t>Высококачественная покраска стен латексом</w:t>
            </w:r>
            <w:r w:rsidRPr="00D76294">
              <w:rPr>
                <w:rFonts w:ascii="Arial Armenian" w:hAnsi="Arial Armenian"/>
                <w:sz w:val="16"/>
                <w:szCs w:val="16"/>
              </w:rPr>
              <w:t xml:space="preserve">   </w:t>
            </w:r>
            <w:r w:rsidRPr="00501696">
              <w:rPr>
                <w:rFonts w:ascii="Arial Armenian" w:hAnsi="Arial Armenian"/>
                <w:sz w:val="16"/>
                <w:szCs w:val="16"/>
              </w:rPr>
              <w:t>h</w:t>
            </w:r>
            <w:r w:rsidRPr="00D76294">
              <w:rPr>
                <w:rFonts w:ascii="Arial Armenian" w:hAnsi="Arial Armenian"/>
                <w:sz w:val="16"/>
                <w:szCs w:val="16"/>
              </w:rPr>
              <w:t>=1,50</w:t>
            </w:r>
            <w:r>
              <w:rPr>
                <w:rFonts w:ascii="Arial" w:hAnsi="Arial" w:cs="Arial"/>
                <w:sz w:val="16"/>
                <w:szCs w:val="16"/>
              </w:rPr>
              <w:t>м</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31.92</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2.32</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74.09</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3</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Armenian" w:hAnsi="Arial Armenian"/>
                <w:sz w:val="16"/>
                <w:szCs w:val="16"/>
              </w:rPr>
            </w:pPr>
            <w:r>
              <w:rPr>
                <w:rFonts w:ascii="Calibri" w:hAnsi="Calibri" w:cs="Calibri"/>
                <w:sz w:val="16"/>
                <w:szCs w:val="16"/>
              </w:rPr>
              <w:t>Высококачественная покраски стен масленной краской</w:t>
            </w:r>
            <w:r w:rsidRPr="00D76294">
              <w:rPr>
                <w:rFonts w:ascii="Arial Armenian" w:hAnsi="Arial Armenian"/>
                <w:sz w:val="16"/>
                <w:szCs w:val="16"/>
              </w:rPr>
              <w:t xml:space="preserve"> </w:t>
            </w:r>
            <w:r w:rsidRPr="00501696">
              <w:rPr>
                <w:rFonts w:ascii="Arial Armenian" w:hAnsi="Arial Armenian"/>
                <w:sz w:val="16"/>
                <w:szCs w:val="16"/>
              </w:rPr>
              <w:t>h</w:t>
            </w:r>
            <w:r w:rsidRPr="00D76294">
              <w:rPr>
                <w:rFonts w:ascii="Arial Armenian" w:hAnsi="Arial Armenian"/>
                <w:sz w:val="16"/>
                <w:szCs w:val="16"/>
              </w:rPr>
              <w:t>=1,50</w:t>
            </w:r>
            <w:r>
              <w:rPr>
                <w:rFonts w:ascii="Arial" w:hAnsi="Arial" w:cs="Arial"/>
                <w:sz w:val="16"/>
                <w:szCs w:val="16"/>
              </w:rPr>
              <w:t>м</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44.10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1.77</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77.97</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4</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501696" w:rsidRDefault="00DE05F5" w:rsidP="00CB4526">
            <w:pPr>
              <w:rPr>
                <w:rFonts w:ascii="Arial LatArm" w:hAnsi="Arial LatArm"/>
                <w:sz w:val="16"/>
                <w:szCs w:val="16"/>
              </w:rPr>
            </w:pPr>
            <w:r>
              <w:rPr>
                <w:rFonts w:ascii="Calibri" w:hAnsi="Calibri" w:cs="Calibri"/>
                <w:sz w:val="16"/>
                <w:szCs w:val="16"/>
              </w:rPr>
              <w:t>Ремонт шпоклевки потолка</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10.72</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2.83</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30.36</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5</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501696" w:rsidRDefault="00DE05F5" w:rsidP="00CB4526">
            <w:pPr>
              <w:rPr>
                <w:rFonts w:ascii="Arial Armenian" w:hAnsi="Arial Armenian"/>
                <w:sz w:val="16"/>
                <w:szCs w:val="16"/>
              </w:rPr>
            </w:pPr>
            <w:r>
              <w:rPr>
                <w:rFonts w:ascii="Calibri" w:hAnsi="Calibri" w:cs="Calibri"/>
                <w:sz w:val="16"/>
                <w:szCs w:val="16"/>
              </w:rPr>
              <w:t>Высококачественная покраска потолка латексом</w:t>
            </w:r>
            <w:r w:rsidRPr="00D76294">
              <w:rPr>
                <w:rFonts w:ascii="Arial Armenian" w:hAnsi="Arial Armenian"/>
                <w:sz w:val="16"/>
                <w:szCs w:val="16"/>
              </w:rPr>
              <w:t xml:space="preserve">   </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53.60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2.64</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141.33</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lastRenderedPageBreak/>
              <w:t>6</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LatArm" w:hAnsi="Arial LatArm"/>
                <w:color w:val="000000"/>
                <w:sz w:val="16"/>
                <w:szCs w:val="16"/>
              </w:rPr>
            </w:pPr>
            <w:r>
              <w:rPr>
                <w:rFonts w:ascii="Arial" w:hAnsi="Arial" w:cs="Arial"/>
                <w:color w:val="000000"/>
                <w:sz w:val="16"/>
                <w:szCs w:val="16"/>
              </w:rPr>
              <w:t>Строение плинтусов из ламитата</w:t>
            </w:r>
            <w:r w:rsidRPr="00D76294">
              <w:rPr>
                <w:rFonts w:ascii="Arial LatArm" w:hAnsi="Arial LatArm"/>
                <w:color w:val="000000"/>
                <w:sz w:val="16"/>
                <w:szCs w:val="16"/>
              </w:rPr>
              <w:t xml:space="preserve"> 60</w:t>
            </w:r>
            <w:r w:rsidRPr="00501696">
              <w:rPr>
                <w:rFonts w:ascii="Arial LatArm" w:hAnsi="Arial LatArm"/>
                <w:color w:val="000000"/>
                <w:sz w:val="16"/>
                <w:szCs w:val="16"/>
              </w:rPr>
              <w:t>x</w:t>
            </w:r>
            <w:r w:rsidRPr="00D76294">
              <w:rPr>
                <w:rFonts w:ascii="Arial LatArm" w:hAnsi="Arial LatArm"/>
                <w:color w:val="000000"/>
                <w:sz w:val="16"/>
                <w:szCs w:val="16"/>
              </w:rPr>
              <w:t>2400</w:t>
            </w:r>
            <w:r w:rsidRPr="00501696">
              <w:rPr>
                <w:rFonts w:ascii="Arial" w:hAnsi="Arial" w:cs="Arial"/>
                <w:color w:val="000000"/>
                <w:sz w:val="16"/>
                <w:szCs w:val="16"/>
              </w:rPr>
              <w:t>մմ</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color w:val="000000"/>
                <w:sz w:val="16"/>
                <w:szCs w:val="16"/>
              </w:rPr>
            </w:pPr>
            <w:r w:rsidRPr="00501696">
              <w:rPr>
                <w:rFonts w:ascii="Arial Armenian" w:hAnsi="Arial Armenian"/>
                <w:color w:val="000000"/>
                <w:sz w:val="16"/>
                <w:szCs w:val="16"/>
              </w:rPr>
              <w:t>29.00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color w:val="000000"/>
                <w:sz w:val="16"/>
                <w:szCs w:val="16"/>
              </w:rPr>
            </w:pPr>
            <w:r w:rsidRPr="00501696">
              <w:rPr>
                <w:rFonts w:ascii="Arial LatArm" w:hAnsi="Arial LatArm"/>
                <w:color w:val="000000"/>
                <w:sz w:val="16"/>
                <w:szCs w:val="16"/>
              </w:rPr>
              <w:t>1.18</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color w:val="000000"/>
                <w:sz w:val="16"/>
                <w:szCs w:val="16"/>
              </w:rPr>
            </w:pPr>
            <w:r w:rsidRPr="00501696">
              <w:rPr>
                <w:rFonts w:ascii="Arial LatArm" w:hAnsi="Arial LatArm"/>
                <w:color w:val="000000"/>
                <w:sz w:val="16"/>
                <w:szCs w:val="16"/>
              </w:rPr>
              <w:t>34.17</w:t>
            </w:r>
          </w:p>
        </w:tc>
      </w:tr>
      <w:tr w:rsidR="00DE05F5" w:rsidRPr="00501696" w:rsidTr="00D05AC9">
        <w:trPr>
          <w:gridAfter w:val="1"/>
          <w:wAfter w:w="12" w:type="dxa"/>
          <w:trHeight w:val="462"/>
        </w:trPr>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 </w:t>
            </w:r>
          </w:p>
        </w:tc>
        <w:tc>
          <w:tcPr>
            <w:tcW w:w="6029"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D76294" w:rsidRDefault="00DE05F5" w:rsidP="00CB4526">
            <w:pPr>
              <w:jc w:val="center"/>
              <w:rPr>
                <w:rFonts w:ascii="Arial LatArm" w:hAnsi="Arial LatArm"/>
                <w:b/>
                <w:bCs/>
                <w:color w:val="FF0000"/>
                <w:sz w:val="18"/>
                <w:szCs w:val="18"/>
              </w:rPr>
            </w:pPr>
            <w:r>
              <w:rPr>
                <w:rFonts w:ascii="Arial" w:hAnsi="Arial" w:cs="Arial"/>
                <w:b/>
                <w:bCs/>
                <w:color w:val="FF0000"/>
                <w:sz w:val="18"/>
                <w:szCs w:val="18"/>
              </w:rPr>
              <w:t>Лаборатория физики</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4192" behindDoc="0" locked="0" layoutInCell="1" allowOverlap="1" wp14:anchorId="0C298DA7" wp14:editId="312BF77E">
                      <wp:simplePos x="0" y="0"/>
                      <wp:positionH relativeFrom="column">
                        <wp:posOffset>0</wp:posOffset>
                      </wp:positionH>
                      <wp:positionV relativeFrom="paragraph">
                        <wp:posOffset>0</wp:posOffset>
                      </wp:positionV>
                      <wp:extent cx="76200" cy="19050"/>
                      <wp:effectExtent l="19050" t="38100" r="19050" b="38100"/>
                      <wp:wrapNone/>
                      <wp:docPr id="155937" name="Text Box 155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1A6B91" id="Text Box 155937" o:spid="_x0000_s1026" type="#_x0000_t202" style="position:absolute;margin-left:0;margin-top:0;width:6pt;height:1.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pV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etSp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5216" behindDoc="0" locked="0" layoutInCell="1" allowOverlap="1" wp14:anchorId="7EC25C9C" wp14:editId="0167C396">
                      <wp:simplePos x="0" y="0"/>
                      <wp:positionH relativeFrom="column">
                        <wp:posOffset>0</wp:posOffset>
                      </wp:positionH>
                      <wp:positionV relativeFrom="paragraph">
                        <wp:posOffset>0</wp:posOffset>
                      </wp:positionV>
                      <wp:extent cx="76200" cy="19050"/>
                      <wp:effectExtent l="19050" t="38100" r="19050" b="38100"/>
                      <wp:wrapNone/>
                      <wp:docPr id="155938" name="Text Box 155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6FE81A" id="Text Box 155938" o:spid="_x0000_s1026" type="#_x0000_t202" style="position:absolute;margin-left:0;margin-top:0;width:6pt;height:1.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LNvT9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6240" behindDoc="0" locked="0" layoutInCell="1" allowOverlap="1" wp14:anchorId="04C70F2A" wp14:editId="639D5E2D">
                      <wp:simplePos x="0" y="0"/>
                      <wp:positionH relativeFrom="column">
                        <wp:posOffset>0</wp:posOffset>
                      </wp:positionH>
                      <wp:positionV relativeFrom="paragraph">
                        <wp:posOffset>0</wp:posOffset>
                      </wp:positionV>
                      <wp:extent cx="76200" cy="19050"/>
                      <wp:effectExtent l="19050" t="38100" r="19050" b="38100"/>
                      <wp:wrapNone/>
                      <wp:docPr id="155939" name="Text Box 155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1E6A3" id="Text Box 155939" o:spid="_x0000_s1026" type="#_x0000_t202" style="position:absolute;margin-left:0;margin-top:0;width:6pt;height:1.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VVV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74VV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7264" behindDoc="0" locked="0" layoutInCell="1" allowOverlap="1" wp14:anchorId="2732D839" wp14:editId="649DBE33">
                      <wp:simplePos x="0" y="0"/>
                      <wp:positionH relativeFrom="column">
                        <wp:posOffset>0</wp:posOffset>
                      </wp:positionH>
                      <wp:positionV relativeFrom="paragraph">
                        <wp:posOffset>0</wp:posOffset>
                      </wp:positionV>
                      <wp:extent cx="76200" cy="19050"/>
                      <wp:effectExtent l="19050" t="38100" r="19050" b="38100"/>
                      <wp:wrapNone/>
                      <wp:docPr id="155940" name="Text Box 155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B51D0" id="Text Box 155940" o:spid="_x0000_s1026" type="#_x0000_t202" style="position:absolute;margin-left:0;margin-top:0;width:6pt;height:1.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bWr5S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8288" behindDoc="0" locked="0" layoutInCell="1" allowOverlap="1" wp14:anchorId="12968CE9" wp14:editId="34A88D14">
                      <wp:simplePos x="0" y="0"/>
                      <wp:positionH relativeFrom="column">
                        <wp:posOffset>0</wp:posOffset>
                      </wp:positionH>
                      <wp:positionV relativeFrom="paragraph">
                        <wp:posOffset>0</wp:posOffset>
                      </wp:positionV>
                      <wp:extent cx="76200" cy="19050"/>
                      <wp:effectExtent l="19050" t="38100" r="19050" b="38100"/>
                      <wp:wrapNone/>
                      <wp:docPr id="155941" name="Text Box 155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0E79F" id="Text Box 155941" o:spid="_x0000_s1026" type="#_x0000_t202" style="position:absolute;margin-left:0;margin-top:0;width:6pt;height:1.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jj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UYi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29WON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89312" behindDoc="0" locked="0" layoutInCell="1" allowOverlap="1" wp14:anchorId="41390837" wp14:editId="43FCF88D">
                      <wp:simplePos x="0" y="0"/>
                      <wp:positionH relativeFrom="column">
                        <wp:posOffset>0</wp:posOffset>
                      </wp:positionH>
                      <wp:positionV relativeFrom="paragraph">
                        <wp:posOffset>0</wp:posOffset>
                      </wp:positionV>
                      <wp:extent cx="76200" cy="19050"/>
                      <wp:effectExtent l="19050" t="38100" r="19050" b="38100"/>
                      <wp:wrapNone/>
                      <wp:docPr id="155942" name="Text Box 155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0DD3F3" id="Text Box 155942" o:spid="_x0000_s1026" type="#_x0000_t202" style="position:absolute;margin-left:0;margin-top:0;width:6pt;height:1.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svB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kc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Mwsv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0336" behindDoc="0" locked="0" layoutInCell="1" allowOverlap="1" wp14:anchorId="5AD81981" wp14:editId="2F57535D">
                      <wp:simplePos x="0" y="0"/>
                      <wp:positionH relativeFrom="column">
                        <wp:posOffset>0</wp:posOffset>
                      </wp:positionH>
                      <wp:positionV relativeFrom="paragraph">
                        <wp:posOffset>0</wp:posOffset>
                      </wp:positionV>
                      <wp:extent cx="76200" cy="19050"/>
                      <wp:effectExtent l="19050" t="38100" r="19050" b="38100"/>
                      <wp:wrapNone/>
                      <wp:docPr id="155943" name="Text Box 155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B21BBF" id="Text Box 155943" o:spid="_x0000_s1026" type="#_x0000_t202" style="position:absolute;margin-left:0;margin-top:0;width:6pt;height:1.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Wpp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8FWp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1360" behindDoc="0" locked="0" layoutInCell="1" allowOverlap="1" wp14:anchorId="4425E709" wp14:editId="7D1D0C59">
                      <wp:simplePos x="0" y="0"/>
                      <wp:positionH relativeFrom="column">
                        <wp:posOffset>0</wp:posOffset>
                      </wp:positionH>
                      <wp:positionV relativeFrom="paragraph">
                        <wp:posOffset>0</wp:posOffset>
                      </wp:positionV>
                      <wp:extent cx="76200" cy="19050"/>
                      <wp:effectExtent l="19050" t="38100" r="19050" b="38100"/>
                      <wp:wrapNone/>
                      <wp:docPr id="155944" name="Text Box 155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7AC23" id="Text Box 155944" o:spid="_x0000_s1026" type="#_x0000_t202" style="position:absolute;margin-left:0;margin-top:0;width:6pt;height:1.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PO2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2384" behindDoc="0" locked="0" layoutInCell="1" allowOverlap="1" wp14:anchorId="5E6FA87E" wp14:editId="7C9FD4D8">
                      <wp:simplePos x="0" y="0"/>
                      <wp:positionH relativeFrom="column">
                        <wp:posOffset>0</wp:posOffset>
                      </wp:positionH>
                      <wp:positionV relativeFrom="paragraph">
                        <wp:posOffset>0</wp:posOffset>
                      </wp:positionV>
                      <wp:extent cx="76200" cy="19050"/>
                      <wp:effectExtent l="19050" t="38100" r="19050" b="38100"/>
                      <wp:wrapNone/>
                      <wp:docPr id="155945" name="Text Box 155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67178" id="Text Box 155945" o:spid="_x0000_s1026" type="#_x0000_t202" style="position:absolute;margin-left:0;margin-top:0;width:6pt;height: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0ws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UYy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7rTC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3408" behindDoc="0" locked="0" layoutInCell="1" allowOverlap="1" wp14:anchorId="1AB551F7" wp14:editId="39162EFF">
                      <wp:simplePos x="0" y="0"/>
                      <wp:positionH relativeFrom="column">
                        <wp:posOffset>0</wp:posOffset>
                      </wp:positionH>
                      <wp:positionV relativeFrom="paragraph">
                        <wp:posOffset>0</wp:posOffset>
                      </wp:positionV>
                      <wp:extent cx="76200" cy="19050"/>
                      <wp:effectExtent l="19050" t="38100" r="19050" b="38100"/>
                      <wp:wrapNone/>
                      <wp:docPr id="155946" name="Text Box 155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95B94" id="Text Box 155946" o:spid="_x0000_s1026" type="#_x0000_t202" style="position:absolute;margin-left:0;margin-top:0;width:6pt;height:1.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N8O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EUJ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PlN8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4432" behindDoc="0" locked="0" layoutInCell="1" allowOverlap="1" wp14:anchorId="2315C44E" wp14:editId="1518ABBF">
                      <wp:simplePos x="0" y="0"/>
                      <wp:positionH relativeFrom="column">
                        <wp:posOffset>0</wp:posOffset>
                      </wp:positionH>
                      <wp:positionV relativeFrom="paragraph">
                        <wp:posOffset>0</wp:posOffset>
                      </wp:positionV>
                      <wp:extent cx="76200" cy="19050"/>
                      <wp:effectExtent l="19050" t="38100" r="19050" b="38100"/>
                      <wp:wrapNone/>
                      <wp:docPr id="155947" name="Text Box 155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55FFCE" id="Text Box 155947" o:spid="_x0000_s1026" type="#_x0000_t202" style="position:absolute;margin-left:0;margin-top:0;width:6pt;height:1.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6m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0RQ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9DfqZ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5456" behindDoc="0" locked="0" layoutInCell="1" allowOverlap="1" wp14:anchorId="6E8175D5" wp14:editId="7792561A">
                      <wp:simplePos x="0" y="0"/>
                      <wp:positionH relativeFrom="column">
                        <wp:posOffset>0</wp:posOffset>
                      </wp:positionH>
                      <wp:positionV relativeFrom="paragraph">
                        <wp:posOffset>0</wp:posOffset>
                      </wp:positionV>
                      <wp:extent cx="76200" cy="19050"/>
                      <wp:effectExtent l="19050" t="38100" r="19050" b="38100"/>
                      <wp:wrapNone/>
                      <wp:docPr id="155948" name="Text Box 155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8F87CD" id="Text Box 155948" o:spid="_x0000_s1026" type="#_x0000_t202" style="position:absolute;margin-left:0;margin-top:0;width:6pt;height:1.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rAoA5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6480" behindDoc="0" locked="0" layoutInCell="1" allowOverlap="1" wp14:anchorId="43FE08AC" wp14:editId="039F979D">
                      <wp:simplePos x="0" y="0"/>
                      <wp:positionH relativeFrom="column">
                        <wp:posOffset>0</wp:posOffset>
                      </wp:positionH>
                      <wp:positionV relativeFrom="paragraph">
                        <wp:posOffset>0</wp:posOffset>
                      </wp:positionV>
                      <wp:extent cx="76200" cy="19050"/>
                      <wp:effectExtent l="19050" t="38100" r="19050" b="38100"/>
                      <wp:wrapNone/>
                      <wp:docPr id="155949" name="Text Box 155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9C14B" id="Text Box 155949" o:spid="_x0000_s1026" type="#_x0000_t202" style="position:absolute;margin-left:0;margin-top:0;width:6pt;height:1.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wGm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UYK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oXAaZ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7504" behindDoc="0" locked="0" layoutInCell="1" allowOverlap="1" wp14:anchorId="1C880F72" wp14:editId="2AC53EBD">
                      <wp:simplePos x="0" y="0"/>
                      <wp:positionH relativeFrom="column">
                        <wp:posOffset>0</wp:posOffset>
                      </wp:positionH>
                      <wp:positionV relativeFrom="paragraph">
                        <wp:posOffset>0</wp:posOffset>
                      </wp:positionV>
                      <wp:extent cx="76200" cy="19050"/>
                      <wp:effectExtent l="19050" t="38100" r="19050" b="38100"/>
                      <wp:wrapNone/>
                      <wp:docPr id="155950" name="Text Box 155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148B10" id="Text Box 155950" o:spid="_x0000_s1026" type="#_x0000_t202" style="position:absolute;margin-left:0;margin-top:0;width:6pt;height:1.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b7iG1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8528" behindDoc="0" locked="0" layoutInCell="1" allowOverlap="1" wp14:anchorId="6C04A695" wp14:editId="09779EBD">
                      <wp:simplePos x="0" y="0"/>
                      <wp:positionH relativeFrom="column">
                        <wp:posOffset>0</wp:posOffset>
                      </wp:positionH>
                      <wp:positionV relativeFrom="paragraph">
                        <wp:posOffset>0</wp:posOffset>
                      </wp:positionV>
                      <wp:extent cx="76200" cy="19050"/>
                      <wp:effectExtent l="19050" t="38100" r="19050" b="38100"/>
                      <wp:wrapNone/>
                      <wp:docPr id="155951" name="Text Box 155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50D4AF" id="Text Box 155951" o:spid="_x0000_s1026" type="#_x0000_t202" style="position:absolute;margin-left:0;margin-top:0;width:6pt;height:1.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CnF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cYi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YsKcV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799552" behindDoc="0" locked="0" layoutInCell="1" allowOverlap="1" wp14:anchorId="4D116ED5" wp14:editId="30D5C7BB">
                      <wp:simplePos x="0" y="0"/>
                      <wp:positionH relativeFrom="column">
                        <wp:posOffset>0</wp:posOffset>
                      </wp:positionH>
                      <wp:positionV relativeFrom="paragraph">
                        <wp:posOffset>0</wp:posOffset>
                      </wp:positionV>
                      <wp:extent cx="76200" cy="19050"/>
                      <wp:effectExtent l="19050" t="38100" r="19050" b="38100"/>
                      <wp:wrapNone/>
                      <wp:docPr id="155952" name="Text Box 155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8F9CA" id="Text Box 155952" o:spid="_x0000_s1026" type="#_x0000_t202" style="position:absolute;margin-left:0;margin-top:0;width:6pt;height:1.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7rnYw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8Rg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YfBdPD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N1O65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0576" behindDoc="0" locked="0" layoutInCell="1" allowOverlap="1" wp14:anchorId="145C2F6C" wp14:editId="2F93F796">
                      <wp:simplePos x="0" y="0"/>
                      <wp:positionH relativeFrom="column">
                        <wp:posOffset>0</wp:posOffset>
                      </wp:positionH>
                      <wp:positionV relativeFrom="paragraph">
                        <wp:posOffset>0</wp:posOffset>
                      </wp:positionV>
                      <wp:extent cx="76200" cy="19050"/>
                      <wp:effectExtent l="19050" t="38100" r="19050" b="38100"/>
                      <wp:wrapNone/>
                      <wp:docPr id="155953" name="Text Box 155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455074" id="Text Box 155953" o:spid="_x0000_s1026" type="#_x0000_t202" style="position:absolute;margin-left:0;margin-top:0;width:6pt;height:1.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BtP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hBt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1600" behindDoc="0" locked="0" layoutInCell="1" allowOverlap="1" wp14:anchorId="5A8DF58E" wp14:editId="13122E0B">
                      <wp:simplePos x="0" y="0"/>
                      <wp:positionH relativeFrom="column">
                        <wp:posOffset>0</wp:posOffset>
                      </wp:positionH>
                      <wp:positionV relativeFrom="paragraph">
                        <wp:posOffset>0</wp:posOffset>
                      </wp:positionV>
                      <wp:extent cx="76200" cy="19050"/>
                      <wp:effectExtent l="19050" t="38100" r="19050" b="38100"/>
                      <wp:wrapNone/>
                      <wp:docPr id="155954" name="Text Box 155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E1316E" id="Text Box 155954" o:spid="_x0000_s1026" type="#_x0000_t202" style="position:absolute;margin-left:0;margin-top:0;width:6pt;height:1.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Zyi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cYS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WtnKJ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2624" behindDoc="0" locked="0" layoutInCell="1" allowOverlap="1" wp14:anchorId="3B7D0D39" wp14:editId="47712A82">
                      <wp:simplePos x="0" y="0"/>
                      <wp:positionH relativeFrom="column">
                        <wp:posOffset>0</wp:posOffset>
                      </wp:positionH>
                      <wp:positionV relativeFrom="paragraph">
                        <wp:posOffset>0</wp:posOffset>
                      </wp:positionV>
                      <wp:extent cx="76200" cy="19050"/>
                      <wp:effectExtent l="19050" t="38100" r="19050" b="38100"/>
                      <wp:wrapNone/>
                      <wp:docPr id="155955" name="Text Box 155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809F1F" id="Text Box 155955" o:spid="_x0000_s1026" type="#_x0000_t202" style="position:absolute;margin-left:0;margin-top:0;width:6pt;height:1.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j0K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cYy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V6PQp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3648" behindDoc="0" locked="0" layoutInCell="1" allowOverlap="1" wp14:anchorId="5B789F28" wp14:editId="3D7EAAE2">
                      <wp:simplePos x="0" y="0"/>
                      <wp:positionH relativeFrom="column">
                        <wp:posOffset>0</wp:posOffset>
                      </wp:positionH>
                      <wp:positionV relativeFrom="paragraph">
                        <wp:posOffset>0</wp:posOffset>
                      </wp:positionV>
                      <wp:extent cx="76200" cy="19050"/>
                      <wp:effectExtent l="19050" t="38100" r="19050" b="38100"/>
                      <wp:wrapNone/>
                      <wp:docPr id="155956" name="Text Box 155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D1A448" id="Text Box 155956" o:spid="_x0000_s1026" type="#_x0000_t202" style="position:absolute;margin-left:0;margin-top:0;width:6pt;height:1.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a4o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MUJ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0Ba4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4672" behindDoc="0" locked="0" layoutInCell="1" allowOverlap="1" wp14:anchorId="3F6E626A" wp14:editId="08C24CD6">
                      <wp:simplePos x="0" y="0"/>
                      <wp:positionH relativeFrom="column">
                        <wp:posOffset>0</wp:posOffset>
                      </wp:positionH>
                      <wp:positionV relativeFrom="paragraph">
                        <wp:posOffset>0</wp:posOffset>
                      </wp:positionV>
                      <wp:extent cx="76200" cy="19050"/>
                      <wp:effectExtent l="19050" t="38100" r="19050" b="38100"/>
                      <wp:wrapNone/>
                      <wp:docPr id="155957" name="Text Box 155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8F374" id="Text Box 155957" o:spid="_x0000_s1026" type="#_x0000_t202" style="position:absolute;margin-left:0;margin-top:0;width:6pt;height:1.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g+A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8RQ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TSD4B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5696" behindDoc="0" locked="0" layoutInCell="1" allowOverlap="1" wp14:anchorId="210A566E" wp14:editId="24A285A4">
                      <wp:simplePos x="0" y="0"/>
                      <wp:positionH relativeFrom="column">
                        <wp:posOffset>0</wp:posOffset>
                      </wp:positionH>
                      <wp:positionV relativeFrom="paragraph">
                        <wp:posOffset>0</wp:posOffset>
                      </wp:positionV>
                      <wp:extent cx="76200" cy="19050"/>
                      <wp:effectExtent l="19050" t="38100" r="19050" b="38100"/>
                      <wp:wrapNone/>
                      <wp:docPr id="155958" name="Text Box 155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5C54E" id="Text Box 155958" o:spid="_x0000_s1026" type="#_x0000_t202" style="position:absolute;margin-left:0;margin-top:0;width:6pt;height:1.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FR0Sh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6720" behindDoc="0" locked="0" layoutInCell="1" allowOverlap="1" wp14:anchorId="09EDA997" wp14:editId="7D8FC47E">
                      <wp:simplePos x="0" y="0"/>
                      <wp:positionH relativeFrom="column">
                        <wp:posOffset>0</wp:posOffset>
                      </wp:positionH>
                      <wp:positionV relativeFrom="paragraph">
                        <wp:posOffset>0</wp:posOffset>
                      </wp:positionV>
                      <wp:extent cx="76200" cy="19050"/>
                      <wp:effectExtent l="19050" t="38100" r="19050" b="38100"/>
                      <wp:wrapNone/>
                      <wp:docPr id="155959" name="Text Box 155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B7E35" id="Text Box 155959" o:spid="_x0000_s1026" type="#_x0000_t202" style="position:absolute;margin-left:0;margin-top:0;width:6pt;height: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CA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cYK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GGcIB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7744" behindDoc="0" locked="0" layoutInCell="1" allowOverlap="1" wp14:anchorId="0F721049" wp14:editId="25E77366">
                      <wp:simplePos x="0" y="0"/>
                      <wp:positionH relativeFrom="column">
                        <wp:posOffset>0</wp:posOffset>
                      </wp:positionH>
                      <wp:positionV relativeFrom="paragraph">
                        <wp:posOffset>0</wp:posOffset>
                      </wp:positionV>
                      <wp:extent cx="76200" cy="19050"/>
                      <wp:effectExtent l="19050" t="38100" r="19050" b="38100"/>
                      <wp:wrapNone/>
                      <wp:docPr id="155960" name="Text Box 155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D516A" id="Text Box 155960" o:spid="_x0000_s1026" type="#_x0000_t202" style="position:absolute;margin-left:0;margin-top:0;width:6pt;height:1.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0gaB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8768" behindDoc="0" locked="0" layoutInCell="1" allowOverlap="1" wp14:anchorId="3B42D058" wp14:editId="0D3F93F7">
                      <wp:simplePos x="0" y="0"/>
                      <wp:positionH relativeFrom="column">
                        <wp:posOffset>0</wp:posOffset>
                      </wp:positionH>
                      <wp:positionV relativeFrom="paragraph">
                        <wp:posOffset>0</wp:posOffset>
                      </wp:positionV>
                      <wp:extent cx="76200" cy="19050"/>
                      <wp:effectExtent l="19050" t="38100" r="19050" b="38100"/>
                      <wp:wrapNone/>
                      <wp:docPr id="155961" name="Text Box 155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6F8F5C" id="Text Box 155961" o:spid="_x0000_s1026" type="#_x0000_t202" style="position:absolute;margin-left:0;margin-top:0;width:6pt;height:1.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uv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CUh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n7u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09792" behindDoc="0" locked="0" layoutInCell="1" allowOverlap="1" wp14:anchorId="5B1C35F5" wp14:editId="644EDFED">
                      <wp:simplePos x="0" y="0"/>
                      <wp:positionH relativeFrom="column">
                        <wp:posOffset>0</wp:posOffset>
                      </wp:positionH>
                      <wp:positionV relativeFrom="paragraph">
                        <wp:posOffset>0</wp:posOffset>
                      </wp:positionV>
                      <wp:extent cx="76200" cy="19050"/>
                      <wp:effectExtent l="19050" t="38100" r="19050" b="38100"/>
                      <wp:wrapNone/>
                      <wp:docPr id="155962" name="Text Box 155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5E686" id="Text Box 155962" o:spid="_x0000_s1026" type="#_x0000_t202" style="position:absolute;margin-left:0;margin-top:0;width:6pt;height:1.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CiN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bI0wk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64Ci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0816" behindDoc="0" locked="0" layoutInCell="1" allowOverlap="1" wp14:anchorId="40F184D4" wp14:editId="0C818AEA">
                      <wp:simplePos x="0" y="0"/>
                      <wp:positionH relativeFrom="column">
                        <wp:posOffset>0</wp:posOffset>
                      </wp:positionH>
                      <wp:positionV relativeFrom="paragraph">
                        <wp:posOffset>0</wp:posOffset>
                      </wp:positionV>
                      <wp:extent cx="76200" cy="19050"/>
                      <wp:effectExtent l="19050" t="38100" r="19050" b="38100"/>
                      <wp:wrapNone/>
                      <wp:docPr id="155963" name="Text Box 155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14925D" id="Text Box 155963" o:spid="_x0000_s1026" type="#_x0000_t202" style="position:absolute;margin-left:0;margin-top:0;width:6pt;height:1.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4kl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nCa3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KN4k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1840" behindDoc="0" locked="0" layoutInCell="1" allowOverlap="1" wp14:anchorId="60BAFAF0" wp14:editId="0039B16B">
                      <wp:simplePos x="0" y="0"/>
                      <wp:positionH relativeFrom="column">
                        <wp:posOffset>0</wp:posOffset>
                      </wp:positionH>
                      <wp:positionV relativeFrom="paragraph">
                        <wp:posOffset>0</wp:posOffset>
                      </wp:positionV>
                      <wp:extent cx="76200" cy="19050"/>
                      <wp:effectExtent l="19050" t="38100" r="19050" b="38100"/>
                      <wp:wrapNone/>
                      <wp:docPr id="155964" name="Text Box 155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CE190" id="Text Box 155964" o:spid="_x0000_s1026" type="#_x0000_t202" style="position:absolute;margin-left:0;margin-top:0;width:6pt;height: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g7I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CUR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YHg7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2864" behindDoc="0" locked="0" layoutInCell="1" allowOverlap="1" wp14:anchorId="4057FC62" wp14:editId="0A7A2362">
                      <wp:simplePos x="0" y="0"/>
                      <wp:positionH relativeFrom="column">
                        <wp:posOffset>0</wp:posOffset>
                      </wp:positionH>
                      <wp:positionV relativeFrom="paragraph">
                        <wp:posOffset>0</wp:posOffset>
                      </wp:positionV>
                      <wp:extent cx="76200" cy="19050"/>
                      <wp:effectExtent l="19050" t="38100" r="19050" b="38100"/>
                      <wp:wrapNone/>
                      <wp:docPr id="155965" name="Text Box 155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9BA16B" id="Text Box 155965" o:spid="_x0000_s1026" type="#_x0000_t202" style="position:absolute;margin-left:0;margin-top:0;width:6pt;height:1.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a9g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CU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oya9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3888" behindDoc="0" locked="0" layoutInCell="1" allowOverlap="1" wp14:anchorId="0AAC180F" wp14:editId="0723A66F">
                      <wp:simplePos x="0" y="0"/>
                      <wp:positionH relativeFrom="column">
                        <wp:posOffset>0</wp:posOffset>
                      </wp:positionH>
                      <wp:positionV relativeFrom="paragraph">
                        <wp:posOffset>0</wp:posOffset>
                      </wp:positionV>
                      <wp:extent cx="76200" cy="19050"/>
                      <wp:effectExtent l="19050" t="38100" r="19050" b="38100"/>
                      <wp:wrapNone/>
                      <wp:docPr id="155966" name="Text Box 155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316FAA" id="Text Box 155966" o:spid="_x0000_s1026" type="#_x0000_t202" style="position:absolute;margin-left:0;margin-top:0;width:6pt;height:1.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jxC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CUJ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5tjx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4912" behindDoc="0" locked="0" layoutInCell="1" allowOverlap="1" wp14:anchorId="7DB49F87" wp14:editId="1558E885">
                      <wp:simplePos x="0" y="0"/>
                      <wp:positionH relativeFrom="column">
                        <wp:posOffset>0</wp:posOffset>
                      </wp:positionH>
                      <wp:positionV relativeFrom="paragraph">
                        <wp:posOffset>0</wp:posOffset>
                      </wp:positionV>
                      <wp:extent cx="76200" cy="19050"/>
                      <wp:effectExtent l="19050" t="38100" r="19050" b="38100"/>
                      <wp:wrapNone/>
                      <wp:docPr id="155967" name="Text Box 155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F34D7" id="Text Box 155967" o:spid="_x0000_s1026" type="#_x0000_t202" style="position:absolute;margin-left:0;margin-top:0;width:6pt;height:1.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Z3q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JYZ3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5936" behindDoc="0" locked="0" layoutInCell="1" allowOverlap="1" wp14:anchorId="0EDCEE24" wp14:editId="4CA89AEB">
                      <wp:simplePos x="0" y="0"/>
                      <wp:positionH relativeFrom="column">
                        <wp:posOffset>0</wp:posOffset>
                      </wp:positionH>
                      <wp:positionV relativeFrom="paragraph">
                        <wp:posOffset>0</wp:posOffset>
                      </wp:positionV>
                      <wp:extent cx="76200" cy="19050"/>
                      <wp:effectExtent l="19050" t="38100" r="19050" b="38100"/>
                      <wp:wrapNone/>
                      <wp:docPr id="155968" name="Text Box 155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CED367" id="Text Box 155968" o:spid="_x0000_s1026" type="#_x0000_t202" style="position:absolute;margin-left:0;margin-top:0;width:6pt;height:1.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c4kN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6960" behindDoc="0" locked="0" layoutInCell="1" allowOverlap="1" wp14:anchorId="7B4BF9EA" wp14:editId="2CBF9054">
                      <wp:simplePos x="0" y="0"/>
                      <wp:positionH relativeFrom="column">
                        <wp:posOffset>0</wp:posOffset>
                      </wp:positionH>
                      <wp:positionV relativeFrom="paragraph">
                        <wp:posOffset>0</wp:posOffset>
                      </wp:positionV>
                      <wp:extent cx="76200" cy="19050"/>
                      <wp:effectExtent l="19050" t="38100" r="19050" b="38100"/>
                      <wp:wrapNone/>
                      <wp:docPr id="155969" name="Text Box 155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462703" id="Text Box 155969" o:spid="_x0000_s1026" type="#_x0000_t202" style="position:absolute;margin-left:0;margin-top:0;width:6pt;height:1.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Lq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CUZ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sNeL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7984" behindDoc="0" locked="0" layoutInCell="1" allowOverlap="1" wp14:anchorId="4C10A5FB" wp14:editId="35BC6241">
                      <wp:simplePos x="0" y="0"/>
                      <wp:positionH relativeFrom="column">
                        <wp:posOffset>0</wp:posOffset>
                      </wp:positionH>
                      <wp:positionV relativeFrom="paragraph">
                        <wp:posOffset>0</wp:posOffset>
                      </wp:positionV>
                      <wp:extent cx="76200" cy="19050"/>
                      <wp:effectExtent l="19050" t="38100" r="19050" b="38100"/>
                      <wp:wrapNone/>
                      <wp:docPr id="155970" name="Text Box 155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C48B1" id="Text Box 155970" o:spid="_x0000_s1026" type="#_x0000_t202" style="position:absolute;margin-left:0;margin-top:0;width:6pt;height:1.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4NlrI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19008" behindDoc="0" locked="0" layoutInCell="1" allowOverlap="1" wp14:anchorId="171229D0" wp14:editId="2EDACE01">
                      <wp:simplePos x="0" y="0"/>
                      <wp:positionH relativeFrom="column">
                        <wp:posOffset>0</wp:posOffset>
                      </wp:positionH>
                      <wp:positionV relativeFrom="paragraph">
                        <wp:posOffset>0</wp:posOffset>
                      </wp:positionV>
                      <wp:extent cx="76200" cy="19050"/>
                      <wp:effectExtent l="19050" t="38100" r="19050" b="38100"/>
                      <wp:wrapNone/>
                      <wp:docPr id="155971" name="Text Box 1559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3CDB2" id="Text Box 155971" o:spid="_x0000_s1026" type="#_x0000_t202" style="position:absolute;margin-left:0;margin-top:0;width:6pt;height:1.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sqJ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0xA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AOyo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0032" behindDoc="0" locked="0" layoutInCell="1" allowOverlap="1" wp14:anchorId="1B1DD41B" wp14:editId="625EDE2F">
                      <wp:simplePos x="0" y="0"/>
                      <wp:positionH relativeFrom="column">
                        <wp:posOffset>0</wp:posOffset>
                      </wp:positionH>
                      <wp:positionV relativeFrom="paragraph">
                        <wp:posOffset>0</wp:posOffset>
                      </wp:positionV>
                      <wp:extent cx="76200" cy="19050"/>
                      <wp:effectExtent l="19050" t="38100" r="19050" b="38100"/>
                      <wp:wrapNone/>
                      <wp:docPr id="155972" name="Text Box 155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CA060C" id="Text Box 155972" o:spid="_x0000_s1026" type="#_x0000_t202" style="position:absolute;margin-left:0;margin-top:0;width:6pt;height:1.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mr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Nkiwk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wXFZq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1056" behindDoc="0" locked="0" layoutInCell="1" allowOverlap="1" wp14:anchorId="6C7E8AC3" wp14:editId="4D9E44F0">
                      <wp:simplePos x="0" y="0"/>
                      <wp:positionH relativeFrom="column">
                        <wp:posOffset>0</wp:posOffset>
                      </wp:positionH>
                      <wp:positionV relativeFrom="paragraph">
                        <wp:posOffset>0</wp:posOffset>
                      </wp:positionV>
                      <wp:extent cx="76200" cy="19050"/>
                      <wp:effectExtent l="19050" t="38100" r="19050" b="38100"/>
                      <wp:wrapNone/>
                      <wp:docPr id="155973" name="Text Box 155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A0C960" id="Text Box 155973" o:spid="_x0000_s1026" type="#_x0000_t202" style="position:absolute;margin-left:0;margin-top:0;width:6pt;height:1.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gD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xpvg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2080" behindDoc="0" locked="0" layoutInCell="1" allowOverlap="1" wp14:anchorId="4BC78CD2" wp14:editId="417221C4">
                      <wp:simplePos x="0" y="0"/>
                      <wp:positionH relativeFrom="column">
                        <wp:posOffset>0</wp:posOffset>
                      </wp:positionH>
                      <wp:positionV relativeFrom="paragraph">
                        <wp:posOffset>0</wp:posOffset>
                      </wp:positionV>
                      <wp:extent cx="76200" cy="19050"/>
                      <wp:effectExtent l="19050" t="38100" r="19050" b="38100"/>
                      <wp:wrapNone/>
                      <wp:docPr id="155974" name="Text Box 155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2CC69E" id="Text Box 155974" o:spid="_x0000_s1026" type="#_x0000_t202" style="position:absolute;margin-left:0;margin-top:0;width:6pt;height: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3/u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0wg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OPf+5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3104" behindDoc="0" locked="0" layoutInCell="1" allowOverlap="1" wp14:anchorId="52862F00" wp14:editId="00C5E1D4">
                      <wp:simplePos x="0" y="0"/>
                      <wp:positionH relativeFrom="column">
                        <wp:posOffset>0</wp:posOffset>
                      </wp:positionH>
                      <wp:positionV relativeFrom="paragraph">
                        <wp:posOffset>0</wp:posOffset>
                      </wp:positionV>
                      <wp:extent cx="76200" cy="19050"/>
                      <wp:effectExtent l="19050" t="38100" r="19050" b="38100"/>
                      <wp:wrapNone/>
                      <wp:docPr id="155975" name="Text Box 155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1C44A5" id="Text Box 155975" o:spid="_x0000_s1026" type="#_x0000_t202" style="position:absolute;margin-left:0;margin-top:0;width:6pt;height:1.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5G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0xg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NY3kZ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4128" behindDoc="0" locked="0" layoutInCell="1" allowOverlap="1" wp14:anchorId="427538CA" wp14:editId="26106EC2">
                      <wp:simplePos x="0" y="0"/>
                      <wp:positionH relativeFrom="column">
                        <wp:posOffset>0</wp:posOffset>
                      </wp:positionH>
                      <wp:positionV relativeFrom="paragraph">
                        <wp:posOffset>0</wp:posOffset>
                      </wp:positionV>
                      <wp:extent cx="76200" cy="19050"/>
                      <wp:effectExtent l="19050" t="38100" r="19050" b="38100"/>
                      <wp:wrapNone/>
                      <wp:docPr id="155976" name="Text Box 1559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98F261" id="Text Box 155976" o:spid="_x0000_s1026" type="#_x0000_t202" style="position:absolute;margin-left:0;margin-top:0;width:6pt;height: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01k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CJ01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5152" behindDoc="0" locked="0" layoutInCell="1" allowOverlap="1" wp14:anchorId="5F75D175" wp14:editId="45F14C32">
                      <wp:simplePos x="0" y="0"/>
                      <wp:positionH relativeFrom="column">
                        <wp:posOffset>0</wp:posOffset>
                      </wp:positionH>
                      <wp:positionV relativeFrom="paragraph">
                        <wp:posOffset>0</wp:posOffset>
                      </wp:positionV>
                      <wp:extent cx="76200" cy="19050"/>
                      <wp:effectExtent l="19050" t="38100" r="19050" b="38100"/>
                      <wp:wrapNone/>
                      <wp:docPr id="155977" name="Text Box 155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DBAA0A" id="Text Box 155977" o:spid="_x0000_s1026" type="#_x0000_t202" style="position:absolute;margin-left:0;margin-top:0;width:6pt;height:1.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zM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Lw7M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6176" behindDoc="0" locked="0" layoutInCell="1" allowOverlap="1" wp14:anchorId="5504FA12" wp14:editId="3AFA718F">
                      <wp:simplePos x="0" y="0"/>
                      <wp:positionH relativeFrom="column">
                        <wp:posOffset>0</wp:posOffset>
                      </wp:positionH>
                      <wp:positionV relativeFrom="paragraph">
                        <wp:posOffset>0</wp:posOffset>
                      </wp:positionV>
                      <wp:extent cx="76200" cy="19050"/>
                      <wp:effectExtent l="19050" t="38100" r="19050" b="38100"/>
                      <wp:wrapNone/>
                      <wp:docPr id="155978" name="Text Box 1559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A92CD2" id="Text Box 155978" o:spid="_x0000_s1026" type="#_x0000_t202" style="position:absolute;margin-left:0;margin-top:0;width:6pt;height:1.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dzMmR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7200" behindDoc="0" locked="0" layoutInCell="1" allowOverlap="1" wp14:anchorId="34E35FCE" wp14:editId="11DF280C">
                      <wp:simplePos x="0" y="0"/>
                      <wp:positionH relativeFrom="column">
                        <wp:posOffset>0</wp:posOffset>
                      </wp:positionH>
                      <wp:positionV relativeFrom="paragraph">
                        <wp:posOffset>0</wp:posOffset>
                      </wp:positionV>
                      <wp:extent cx="76200" cy="19050"/>
                      <wp:effectExtent l="19050" t="38100" r="19050" b="38100"/>
                      <wp:wrapNone/>
                      <wp:docPr id="155979" name="Text Box 155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063C8F" id="Text Box 155979" o:spid="_x0000_s1026" type="#_x0000_t202" style="position:absolute;margin-left:0;margin-top:0;width:6pt;height:1.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JPM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0wQ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JkGURHlxK+mJC/bvklCf4SQex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ekk8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8224" behindDoc="0" locked="0" layoutInCell="1" allowOverlap="1" wp14:anchorId="39100F67" wp14:editId="382BC15A">
                      <wp:simplePos x="0" y="0"/>
                      <wp:positionH relativeFrom="column">
                        <wp:posOffset>0</wp:posOffset>
                      </wp:positionH>
                      <wp:positionV relativeFrom="paragraph">
                        <wp:posOffset>0</wp:posOffset>
                      </wp:positionV>
                      <wp:extent cx="76200" cy="19050"/>
                      <wp:effectExtent l="19050" t="38100" r="19050" b="38100"/>
                      <wp:wrapNone/>
                      <wp:docPr id="155980" name="Text Box 155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CAB6CF" id="Text Box 155980" o:spid="_x0000_s1026" type="#_x0000_t202" style="position:absolute;margin-left:0;margin-top:0;width:6pt;height:1.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YosI6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29248" behindDoc="0" locked="0" layoutInCell="1" allowOverlap="1" wp14:anchorId="01A578DC" wp14:editId="441A3742">
                      <wp:simplePos x="0" y="0"/>
                      <wp:positionH relativeFrom="column">
                        <wp:posOffset>0</wp:posOffset>
                      </wp:positionH>
                      <wp:positionV relativeFrom="paragraph">
                        <wp:posOffset>0</wp:posOffset>
                      </wp:positionV>
                      <wp:extent cx="76200" cy="19050"/>
                      <wp:effectExtent l="19050" t="38100" r="19050" b="38100"/>
                      <wp:wrapNone/>
                      <wp:docPr id="155981" name="Text Box 155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F1CC4" id="Text Box 155981" o:spid="_x0000_s1026" type="#_x0000_t202" style="position:absolute;margin-left:0;margin-top:0;width:6pt;height:1.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WOS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kaYi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dWO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0272" behindDoc="0" locked="0" layoutInCell="1" allowOverlap="1" wp14:anchorId="3CC6C6AE" wp14:editId="30C0CF23">
                      <wp:simplePos x="0" y="0"/>
                      <wp:positionH relativeFrom="column">
                        <wp:posOffset>0</wp:posOffset>
                      </wp:positionH>
                      <wp:positionV relativeFrom="paragraph">
                        <wp:posOffset>0</wp:posOffset>
                      </wp:positionV>
                      <wp:extent cx="76200" cy="19050"/>
                      <wp:effectExtent l="19050" t="38100" r="19050" b="38100"/>
                      <wp:wrapNone/>
                      <wp:docPr id="155982" name="Text Box 155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FDD60" id="Text Box 155982" o:spid="_x0000_s1026" type="#_x0000_t202" style="position:absolute;margin-left:0;margin-top:0;width:6pt;height:1.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5CvC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1296" behindDoc="0" locked="0" layoutInCell="1" allowOverlap="1" wp14:anchorId="6FD747F4" wp14:editId="30F05E77">
                      <wp:simplePos x="0" y="0"/>
                      <wp:positionH relativeFrom="column">
                        <wp:posOffset>0</wp:posOffset>
                      </wp:positionH>
                      <wp:positionV relativeFrom="paragraph">
                        <wp:posOffset>0</wp:posOffset>
                      </wp:positionV>
                      <wp:extent cx="76200" cy="19050"/>
                      <wp:effectExtent l="19050" t="38100" r="19050" b="38100"/>
                      <wp:wrapNone/>
                      <wp:docPr id="155983" name="Text Box 155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F08E9" id="Text Box 155983" o:spid="_x0000_s1026" type="#_x0000_t202" style="position:absolute;margin-left:0;margin-top:0;width:6pt;height:1.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J3VE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2320" behindDoc="0" locked="0" layoutInCell="1" allowOverlap="1" wp14:anchorId="1064DAC4" wp14:editId="08295B63">
                      <wp:simplePos x="0" y="0"/>
                      <wp:positionH relativeFrom="column">
                        <wp:posOffset>0</wp:posOffset>
                      </wp:positionH>
                      <wp:positionV relativeFrom="paragraph">
                        <wp:posOffset>0</wp:posOffset>
                      </wp:positionV>
                      <wp:extent cx="76200" cy="19050"/>
                      <wp:effectExtent l="19050" t="38100" r="19050" b="38100"/>
                      <wp:wrapNone/>
                      <wp:docPr id="155984" name="Text Box 155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980E43" id="Text Box 155984" o:spid="_x0000_s1026" type="#_x0000_t202" style="position:absolute;margin-left:0;margin-top:0;width:6pt;height:1.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Nb1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kaYy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b9Nb1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3344" behindDoc="0" locked="0" layoutInCell="1" allowOverlap="1" wp14:anchorId="35A391B3" wp14:editId="5F19445C">
                      <wp:simplePos x="0" y="0"/>
                      <wp:positionH relativeFrom="column">
                        <wp:posOffset>0</wp:posOffset>
                      </wp:positionH>
                      <wp:positionV relativeFrom="paragraph">
                        <wp:posOffset>0</wp:posOffset>
                      </wp:positionV>
                      <wp:extent cx="76200" cy="19050"/>
                      <wp:effectExtent l="19050" t="38100" r="19050" b="38100"/>
                      <wp:wrapNone/>
                      <wp:docPr id="155985" name="Text Box 155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3BBD24" id="Text Box 155985" o:spid="_x0000_s1026" type="#_x0000_t202" style="position:absolute;margin-left:0;margin-top:0;width:6pt;height:1.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3dd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maYC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I3d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4368" behindDoc="0" locked="0" layoutInCell="1" allowOverlap="1" wp14:anchorId="6760706F" wp14:editId="79C64B8E">
                      <wp:simplePos x="0" y="0"/>
                      <wp:positionH relativeFrom="column">
                        <wp:posOffset>0</wp:posOffset>
                      </wp:positionH>
                      <wp:positionV relativeFrom="paragraph">
                        <wp:posOffset>0</wp:posOffset>
                      </wp:positionV>
                      <wp:extent cx="76200" cy="19050"/>
                      <wp:effectExtent l="19050" t="38100" r="19050" b="38100"/>
                      <wp:wrapNone/>
                      <wp:docPr id="155986" name="Text Box 155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5DD72F" id="Text Box 155986" o:spid="_x0000_s1026" type="#_x0000_t202" style="position:absolute;margin-left:0;margin-top:0;width:6pt;height:1.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R/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OEsT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6XO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5392" behindDoc="0" locked="0" layoutInCell="1" allowOverlap="1" wp14:anchorId="474D82BE" wp14:editId="039D8C1E">
                      <wp:simplePos x="0" y="0"/>
                      <wp:positionH relativeFrom="column">
                        <wp:posOffset>0</wp:posOffset>
                      </wp:positionH>
                      <wp:positionV relativeFrom="paragraph">
                        <wp:posOffset>0</wp:posOffset>
                      </wp:positionV>
                      <wp:extent cx="76200" cy="19050"/>
                      <wp:effectExtent l="19050" t="38100" r="19050" b="38100"/>
                      <wp:wrapNone/>
                      <wp:docPr id="155987" name="Text Box 155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6FFDDF" id="Text Box 155987" o:spid="_x0000_s1026" type="#_x0000_t202" style="position:absolute;margin-left:0;margin-top:0;width:6pt;height:1.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0XXZg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otF1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6416" behindDoc="0" locked="0" layoutInCell="1" allowOverlap="1" wp14:anchorId="4E150D40" wp14:editId="18AA2C7D">
                      <wp:simplePos x="0" y="0"/>
                      <wp:positionH relativeFrom="column">
                        <wp:posOffset>0</wp:posOffset>
                      </wp:positionH>
                      <wp:positionV relativeFrom="paragraph">
                        <wp:posOffset>0</wp:posOffset>
                      </wp:positionV>
                      <wp:extent cx="76200" cy="19050"/>
                      <wp:effectExtent l="19050" t="38100" r="19050" b="38100"/>
                      <wp:wrapNone/>
                      <wp:docPr id="155988" name="Text Box 155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B8A37" id="Text Box 155988" o:spid="_x0000_s1026" type="#_x0000_t202" style="position:absolute;margin-left:0;margin-top:0;width:6pt;height:1.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CJ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7440" behindDoc="0" locked="0" layoutInCell="1" allowOverlap="1" wp14:anchorId="537981E3" wp14:editId="7778D06E">
                      <wp:simplePos x="0" y="0"/>
                      <wp:positionH relativeFrom="column">
                        <wp:posOffset>0</wp:posOffset>
                      </wp:positionH>
                      <wp:positionV relativeFrom="paragraph">
                        <wp:posOffset>0</wp:posOffset>
                      </wp:positionV>
                      <wp:extent cx="76200" cy="19050"/>
                      <wp:effectExtent l="19050" t="38100" r="19050" b="38100"/>
                      <wp:wrapNone/>
                      <wp:docPr id="155989" name="Text Box 155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ED8018" id="Text Box 155989" o:spid="_x0000_s1026" type="#_x0000_t202" style="position:absolute;margin-left:0;margin-top:0;width:6pt;height:1.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zrX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ma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3zr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8464" behindDoc="0" locked="0" layoutInCell="1" allowOverlap="1" wp14:anchorId="70E10C89" wp14:editId="04AAD849">
                      <wp:simplePos x="0" y="0"/>
                      <wp:positionH relativeFrom="column">
                        <wp:posOffset>0</wp:posOffset>
                      </wp:positionH>
                      <wp:positionV relativeFrom="paragraph">
                        <wp:posOffset>0</wp:posOffset>
                      </wp:positionV>
                      <wp:extent cx="76200" cy="19050"/>
                      <wp:effectExtent l="19050" t="38100" r="19050" b="38100"/>
                      <wp:wrapNone/>
                      <wp:docPr id="155990" name="Text Box 155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F58E9" id="Text Box 155990" o:spid="_x0000_s1026" type="#_x0000_t202" style="position:absolute;margin-left:0;margin-top:0;width:6pt;height:1.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zOzHG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39488" behindDoc="0" locked="0" layoutInCell="1" allowOverlap="1" wp14:anchorId="29382D61" wp14:editId="6B31B94D">
                      <wp:simplePos x="0" y="0"/>
                      <wp:positionH relativeFrom="column">
                        <wp:posOffset>0</wp:posOffset>
                      </wp:positionH>
                      <wp:positionV relativeFrom="paragraph">
                        <wp:posOffset>0</wp:posOffset>
                      </wp:positionV>
                      <wp:extent cx="76200" cy="19050"/>
                      <wp:effectExtent l="19050" t="38100" r="19050" b="38100"/>
                      <wp:wrapNone/>
                      <wp:docPr id="155991" name="Text Box 155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FA5D2" id="Text Box 155991" o:spid="_x0000_s1026" type="#_x0000_t202" style="position:absolute;margin-left:0;margin-top:0;width:6pt;height: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K0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SYi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PkErR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0512" behindDoc="0" locked="0" layoutInCell="1" allowOverlap="1" wp14:anchorId="6D9EC1B8" wp14:editId="7E7AAEB2">
                      <wp:simplePos x="0" y="0"/>
                      <wp:positionH relativeFrom="column">
                        <wp:posOffset>0</wp:posOffset>
                      </wp:positionH>
                      <wp:positionV relativeFrom="paragraph">
                        <wp:posOffset>0</wp:posOffset>
                      </wp:positionV>
                      <wp:extent cx="76200" cy="19050"/>
                      <wp:effectExtent l="19050" t="38100" r="19050" b="38100"/>
                      <wp:wrapNone/>
                      <wp:docPr id="155992" name="Text Box 155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7CA13" id="Text Box 155992" o:spid="_x0000_s1026" type="#_x0000_t202" style="position:absolute;margin-left:0;margin-top:0;width:6pt;height:1.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m4G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1536" behindDoc="0" locked="0" layoutInCell="1" allowOverlap="1" wp14:anchorId="438CD06F" wp14:editId="0C251036">
                      <wp:simplePos x="0" y="0"/>
                      <wp:positionH relativeFrom="column">
                        <wp:posOffset>0</wp:posOffset>
                      </wp:positionH>
                      <wp:positionV relativeFrom="paragraph">
                        <wp:posOffset>0</wp:posOffset>
                      </wp:positionV>
                      <wp:extent cx="76200" cy="19050"/>
                      <wp:effectExtent l="19050" t="38100" r="19050" b="38100"/>
                      <wp:wrapNone/>
                      <wp:docPr id="155993" name="Text Box 155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C9D72" id="Text Box 155993" o:spid="_x0000_s1026" type="#_x0000_t202" style="position:absolute;margin-left:0;margin-top:0;width:6pt;height: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TC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2560" behindDoc="0" locked="0" layoutInCell="1" allowOverlap="1" wp14:anchorId="04EBB1F3" wp14:editId="611671F2">
                      <wp:simplePos x="0" y="0"/>
                      <wp:positionH relativeFrom="column">
                        <wp:posOffset>0</wp:posOffset>
                      </wp:positionH>
                      <wp:positionV relativeFrom="paragraph">
                        <wp:posOffset>0</wp:posOffset>
                      </wp:positionV>
                      <wp:extent cx="76200" cy="19050"/>
                      <wp:effectExtent l="19050" t="38100" r="19050" b="38100"/>
                      <wp:wrapNone/>
                      <wp:docPr id="155994" name="Text Box 155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49BE7" id="Text Box 155994" o:spid="_x0000_s1026" type="#_x0000_t202" style="position:absolute;margin-left:0;margin-top:0;width:6pt;height:1.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afT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SYS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Blp9N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3584" behindDoc="0" locked="0" layoutInCell="1" allowOverlap="1" wp14:anchorId="351E335F" wp14:editId="62A590E9">
                      <wp:simplePos x="0" y="0"/>
                      <wp:positionH relativeFrom="column">
                        <wp:posOffset>0</wp:posOffset>
                      </wp:positionH>
                      <wp:positionV relativeFrom="paragraph">
                        <wp:posOffset>0</wp:posOffset>
                      </wp:positionV>
                      <wp:extent cx="76200" cy="19050"/>
                      <wp:effectExtent l="19050" t="38100" r="19050" b="38100"/>
                      <wp:wrapNone/>
                      <wp:docPr id="155995" name="Text Box 155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4EB272" id="Text Box 155995" o:spid="_x0000_s1026" type="#_x0000_t202" style="position:absolute;margin-left:0;margin-top:0;width:6pt;height: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gZ7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SYy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CyBn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4608" behindDoc="0" locked="0" layoutInCell="1" allowOverlap="1" wp14:anchorId="04B52CD7" wp14:editId="3585E0B0">
                      <wp:simplePos x="0" y="0"/>
                      <wp:positionH relativeFrom="column">
                        <wp:posOffset>0</wp:posOffset>
                      </wp:positionH>
                      <wp:positionV relativeFrom="paragraph">
                        <wp:posOffset>0</wp:posOffset>
                      </wp:positionV>
                      <wp:extent cx="76200" cy="19050"/>
                      <wp:effectExtent l="19050" t="38100" r="19050" b="38100"/>
                      <wp:wrapNone/>
                      <wp:docPr id="155996" name="Text Box 155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58E2F7" id="Text Box 155996" o:spid="_x0000_s1026" type="#_x0000_t202" style="position:absolute;margin-left:0;margin-top:0;width:6pt;height:1.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ZVZ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nGUJ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zZVZZQIAACAFAAAOAAAAAAAAAAAAAAAAAC4CAABkcnMvZTJvRG9j&#10;LnhtbFBLAQItABQABgAIAAAAIQDPyoLd1wAAAAIBAAAPAAAAAAAAAAAAAAAAAL8EAABkcnMvZG93&#10;bnJldi54bWxQSwUGAAAAAAQABADzAAAAwwUAAAAA&#10;" filled="f" stroked="f"/>
                  </w:pict>
                </mc:Fallback>
              </mc:AlternateContent>
            </w:r>
          </w:p>
        </w:tc>
        <w:tc>
          <w:tcPr>
            <w:tcW w:w="1046"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b/>
                <w:bCs/>
                <w:color w:val="FF0000"/>
                <w:sz w:val="16"/>
                <w:szCs w:val="16"/>
              </w:rPr>
            </w:pPr>
            <w:r w:rsidRPr="00501696">
              <w:rPr>
                <w:rFonts w:ascii="Arial LatArm" w:hAnsi="Arial LatArm"/>
                <w:b/>
                <w:bCs/>
                <w:color w:val="FF0000"/>
                <w:sz w:val="16"/>
                <w:szCs w:val="16"/>
              </w:rPr>
              <w:t> </w:t>
            </w:r>
          </w:p>
        </w:tc>
        <w:tc>
          <w:tcPr>
            <w:tcW w:w="1045" w:type="dxa"/>
            <w:gridSpan w:val="4"/>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r>
      <w:tr w:rsidR="00DE05F5" w:rsidRPr="00501696" w:rsidTr="00D05AC9">
        <w:trPr>
          <w:gridAfter w:val="1"/>
          <w:wAfter w:w="12" w:type="dxa"/>
          <w:trHeight w:val="583"/>
        </w:trPr>
        <w:tc>
          <w:tcPr>
            <w:tcW w:w="776" w:type="dxa"/>
            <w:tcBorders>
              <w:top w:val="nil"/>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w:t>
            </w:r>
          </w:p>
        </w:tc>
        <w:tc>
          <w:tcPr>
            <w:tcW w:w="6029" w:type="dxa"/>
            <w:gridSpan w:val="2"/>
            <w:tcBorders>
              <w:top w:val="nil"/>
              <w:left w:val="nil"/>
              <w:bottom w:val="nil"/>
              <w:right w:val="single" w:sz="4" w:space="0" w:color="auto"/>
            </w:tcBorders>
            <w:shd w:val="clear" w:color="000000" w:fill="FFFFFF"/>
            <w:vAlign w:val="center"/>
            <w:hideMark/>
          </w:tcPr>
          <w:tbl>
            <w:tblPr>
              <w:tblW w:w="10999" w:type="dxa"/>
              <w:tblLayout w:type="fixed"/>
              <w:tblLook w:val="04A0" w:firstRow="1" w:lastRow="0" w:firstColumn="1" w:lastColumn="0" w:noHBand="0" w:noVBand="1"/>
            </w:tblPr>
            <w:tblGrid>
              <w:gridCol w:w="10999"/>
            </w:tblGrid>
            <w:tr w:rsidR="00DE05F5" w:rsidRPr="00501696" w:rsidTr="00CB4526">
              <w:trPr>
                <w:trHeight w:val="462"/>
              </w:trPr>
              <w:tc>
                <w:tcPr>
                  <w:tcW w:w="6029" w:type="dxa"/>
                  <w:tcBorders>
                    <w:top w:val="nil"/>
                    <w:left w:val="nil"/>
                    <w:bottom w:val="nil"/>
                    <w:right w:val="single" w:sz="4" w:space="0" w:color="auto"/>
                  </w:tcBorders>
                  <w:shd w:val="clear" w:color="000000" w:fill="FFFFFF"/>
                  <w:vAlign w:val="center"/>
                  <w:hideMark/>
                </w:tcPr>
                <w:p w:rsidR="00DE05F5" w:rsidRPr="00501696" w:rsidRDefault="00DE05F5" w:rsidP="00CB4526">
                  <w:pPr>
                    <w:rPr>
                      <w:rFonts w:ascii="Arial Armenian" w:hAnsi="Arial Armenian"/>
                      <w:sz w:val="16"/>
                      <w:szCs w:val="16"/>
                    </w:rPr>
                  </w:pPr>
                  <w:r>
                    <w:rPr>
                      <w:rFonts w:ascii="Calibri" w:hAnsi="Calibri" w:cs="Calibri"/>
                      <w:sz w:val="16"/>
                      <w:szCs w:val="16"/>
                    </w:rPr>
                    <w:t>Ремонт шпоклевки стен</w:t>
                  </w:r>
                  <w:r w:rsidRPr="00501696">
                    <w:rPr>
                      <w:rFonts w:ascii="Arial Armenian" w:hAnsi="Arial Armenian"/>
                      <w:sz w:val="16"/>
                      <w:szCs w:val="16"/>
                    </w:rPr>
                    <w:t xml:space="preserve"> </w:t>
                  </w:r>
                </w:p>
              </w:tc>
            </w:tr>
          </w:tbl>
          <w:p w:rsidR="00DE05F5" w:rsidRPr="00501696" w:rsidRDefault="00DE05F5" w:rsidP="00CB4526">
            <w:pPr>
              <w:rPr>
                <w:rFonts w:ascii="Arial Armenian" w:hAnsi="Arial Armenian"/>
                <w:sz w:val="16"/>
                <w:szCs w:val="16"/>
              </w:rPr>
            </w:pPr>
          </w:p>
        </w:tc>
        <w:tc>
          <w:tcPr>
            <w:tcW w:w="684" w:type="dxa"/>
            <w:gridSpan w:val="2"/>
            <w:tcBorders>
              <w:top w:val="single" w:sz="4" w:space="0" w:color="auto"/>
              <w:left w:val="nil"/>
              <w:bottom w:val="single" w:sz="4" w:space="0" w:color="auto"/>
              <w:right w:val="single" w:sz="4" w:space="0" w:color="auto"/>
            </w:tcBorders>
            <w:shd w:val="clear" w:color="auto" w:fill="auto"/>
            <w:noWrap/>
            <w:vAlign w:val="bottom"/>
            <w:hideMark/>
          </w:tcPr>
          <w:tbl>
            <w:tblPr>
              <w:tblW w:w="900" w:type="dxa"/>
              <w:tblCellSpacing w:w="0" w:type="dxa"/>
              <w:tblLayout w:type="fixed"/>
              <w:tblCellMar>
                <w:left w:w="0" w:type="dxa"/>
                <w:right w:w="0" w:type="dxa"/>
              </w:tblCellMar>
              <w:tblLook w:val="04A0" w:firstRow="1" w:lastRow="0" w:firstColumn="1" w:lastColumn="0" w:noHBand="0" w:noVBand="1"/>
            </w:tblPr>
            <w:tblGrid>
              <w:gridCol w:w="900"/>
            </w:tblGrid>
            <w:tr w:rsidR="00DE05F5" w:rsidRPr="00501696" w:rsidTr="00CB4526">
              <w:trPr>
                <w:trHeight w:val="462"/>
                <w:tblCellSpacing w:w="0" w:type="dxa"/>
              </w:trPr>
              <w:tc>
                <w:tcPr>
                  <w:tcW w:w="900" w:type="dxa"/>
                  <w:tcBorders>
                    <w:top w:val="nil"/>
                    <w:left w:val="nil"/>
                    <w:bottom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noProof/>
                      <w:sz w:val="20"/>
                      <w:szCs w:val="20"/>
                      <w:lang w:val="en-US" w:eastAsia="en-US" w:bidi="ar-SA"/>
                    </w:rPr>
                    <mc:AlternateContent>
                      <mc:Choice Requires="wps">
                        <w:drawing>
                          <wp:anchor distT="0" distB="0" distL="114300" distR="114300" simplePos="0" relativeHeight="251845632" behindDoc="0" locked="0" layoutInCell="1" allowOverlap="1" wp14:anchorId="3CA32781" wp14:editId="5A2F513C">
                            <wp:simplePos x="0" y="0"/>
                            <wp:positionH relativeFrom="column">
                              <wp:posOffset>19050</wp:posOffset>
                            </wp:positionH>
                            <wp:positionV relativeFrom="paragraph">
                              <wp:posOffset>0</wp:posOffset>
                            </wp:positionV>
                            <wp:extent cx="76200" cy="76200"/>
                            <wp:effectExtent l="19050" t="0" r="19050" b="0"/>
                            <wp:wrapNone/>
                            <wp:docPr id="155936" name="Text Box 155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BD66F" id="Text Box 155936" o:spid="_x0000_s1026" type="#_x0000_t202" style="position:absolute;margin-left:1.5pt;margin-top:0;width:6pt;height:6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" filled="f" stroked="f"/>
                        </w:pict>
                      </mc:Fallback>
                    </mc:AlternateContent>
                  </w:r>
                  <w:r>
                    <w:rPr>
                      <w:rFonts w:ascii="Calibri" w:hAnsi="Calibri" w:cs="Calibri"/>
                      <w:sz w:val="16"/>
                      <w:szCs w:val="16"/>
                    </w:rPr>
                    <w:t>м</w:t>
                  </w:r>
                  <w:r w:rsidRPr="00501696">
                    <w:rPr>
                      <w:rFonts w:ascii="Arial Armenian" w:hAnsi="Arial Armenian"/>
                      <w:sz w:val="16"/>
                      <w:szCs w:val="16"/>
                      <w:vertAlign w:val="superscript"/>
                    </w:rPr>
                    <w:t>2</w:t>
                  </w:r>
                </w:p>
              </w:tc>
            </w:tr>
          </w:tbl>
          <w:p w:rsidR="00DE05F5" w:rsidRPr="00501696" w:rsidRDefault="00DE05F5" w:rsidP="00CB4526">
            <w:pPr>
              <w:rPr>
                <w:rFonts w:ascii="Arial Armenian" w:hAnsi="Arial Armenian"/>
                <w:sz w:val="20"/>
                <w:szCs w:val="20"/>
              </w:rPr>
            </w:pPr>
          </w:p>
        </w:tc>
        <w:tc>
          <w:tcPr>
            <w:tcW w:w="104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20.47</w:t>
            </w:r>
          </w:p>
        </w:tc>
        <w:tc>
          <w:tcPr>
            <w:tcW w:w="104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2.65</w:t>
            </w:r>
          </w:p>
        </w:tc>
        <w:tc>
          <w:tcPr>
            <w:tcW w:w="10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54.24</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2</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Armenian" w:hAnsi="Arial Armenian"/>
                <w:sz w:val="16"/>
                <w:szCs w:val="16"/>
              </w:rPr>
            </w:pPr>
            <w:r>
              <w:rPr>
                <w:rFonts w:ascii="Calibri" w:hAnsi="Calibri" w:cs="Calibri"/>
                <w:sz w:val="16"/>
                <w:szCs w:val="16"/>
              </w:rPr>
              <w:t>Высококачественная покраска стен латексом</w:t>
            </w:r>
            <w:r w:rsidRPr="00D76294">
              <w:rPr>
                <w:rFonts w:ascii="Arial Armenian" w:hAnsi="Arial Armenian"/>
                <w:sz w:val="16"/>
                <w:szCs w:val="16"/>
              </w:rPr>
              <w:t xml:space="preserve">   </w:t>
            </w:r>
            <w:r w:rsidRPr="00501696">
              <w:rPr>
                <w:rFonts w:ascii="Arial Armenian" w:hAnsi="Arial Armenian"/>
                <w:sz w:val="16"/>
                <w:szCs w:val="16"/>
              </w:rPr>
              <w:t>h</w:t>
            </w:r>
            <w:r w:rsidRPr="00D76294">
              <w:rPr>
                <w:rFonts w:ascii="Arial Armenian" w:hAnsi="Arial Armenian"/>
                <w:sz w:val="16"/>
                <w:szCs w:val="16"/>
              </w:rPr>
              <w:t>=1,</w:t>
            </w:r>
            <w:r>
              <w:rPr>
                <w:sz w:val="16"/>
                <w:szCs w:val="16"/>
              </w:rPr>
              <w:t>45</w:t>
            </w:r>
            <w:r>
              <w:rPr>
                <w:rFonts w:ascii="Arial" w:hAnsi="Arial" w:cs="Arial"/>
                <w:sz w:val="16"/>
                <w:szCs w:val="16"/>
              </w:rPr>
              <w:t>м</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68.22</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2.32</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158.36</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3</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Armenian" w:hAnsi="Arial Armenian"/>
                <w:sz w:val="16"/>
                <w:szCs w:val="16"/>
              </w:rPr>
            </w:pPr>
            <w:r>
              <w:rPr>
                <w:rFonts w:ascii="Calibri" w:hAnsi="Calibri" w:cs="Calibri"/>
                <w:sz w:val="16"/>
                <w:szCs w:val="16"/>
              </w:rPr>
              <w:t>Высококачественная покраски стен масленной краской</w:t>
            </w:r>
            <w:r w:rsidRPr="00D76294">
              <w:rPr>
                <w:rFonts w:ascii="Arial Armenian" w:hAnsi="Arial Armenian"/>
                <w:sz w:val="16"/>
                <w:szCs w:val="16"/>
              </w:rPr>
              <w:t xml:space="preserve"> </w:t>
            </w:r>
            <w:r w:rsidRPr="00501696">
              <w:rPr>
                <w:rFonts w:ascii="Arial Armenian" w:hAnsi="Arial Armenian"/>
                <w:sz w:val="16"/>
                <w:szCs w:val="16"/>
              </w:rPr>
              <w:t>h</w:t>
            </w:r>
            <w:r w:rsidRPr="00D76294">
              <w:rPr>
                <w:rFonts w:ascii="Arial Armenian" w:hAnsi="Arial Armenian"/>
                <w:sz w:val="16"/>
                <w:szCs w:val="16"/>
              </w:rPr>
              <w:t>=1,50</w:t>
            </w:r>
            <w:r>
              <w:rPr>
                <w:rFonts w:ascii="Arial" w:hAnsi="Arial" w:cs="Arial"/>
                <w:sz w:val="16"/>
                <w:szCs w:val="16"/>
              </w:rPr>
              <w:t>м</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80.40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1.77</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142.15</w:t>
            </w:r>
          </w:p>
        </w:tc>
      </w:tr>
      <w:tr w:rsidR="00DE05F5" w:rsidRPr="00501696" w:rsidTr="00D05AC9">
        <w:trPr>
          <w:gridAfter w:val="1"/>
          <w:wAfter w:w="12" w:type="dxa"/>
          <w:trHeight w:val="462"/>
        </w:trPr>
        <w:tc>
          <w:tcPr>
            <w:tcW w:w="776" w:type="dxa"/>
            <w:tcBorders>
              <w:top w:val="single" w:sz="4" w:space="0" w:color="auto"/>
              <w:left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4</w:t>
            </w:r>
          </w:p>
        </w:tc>
        <w:tc>
          <w:tcPr>
            <w:tcW w:w="6029" w:type="dxa"/>
            <w:gridSpan w:val="2"/>
            <w:tcBorders>
              <w:top w:val="single" w:sz="4" w:space="0" w:color="auto"/>
              <w:left w:val="nil"/>
              <w:right w:val="single" w:sz="4" w:space="0" w:color="auto"/>
            </w:tcBorders>
            <w:shd w:val="clear" w:color="000000" w:fill="FFFFFF"/>
            <w:vAlign w:val="center"/>
            <w:hideMark/>
          </w:tcPr>
          <w:p w:rsidR="00DE05F5" w:rsidRPr="00501696" w:rsidRDefault="00DE05F5" w:rsidP="00CB4526">
            <w:pPr>
              <w:rPr>
                <w:rFonts w:ascii="Arial LatArm" w:hAnsi="Arial LatArm"/>
                <w:sz w:val="16"/>
                <w:szCs w:val="16"/>
              </w:rPr>
            </w:pPr>
            <w:r>
              <w:rPr>
                <w:rFonts w:ascii="Calibri" w:hAnsi="Calibri" w:cs="Calibri"/>
                <w:sz w:val="16"/>
                <w:szCs w:val="16"/>
              </w:rPr>
              <w:t>Ремонт шпоклевки потолка</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14.72</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2.83</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41.68</w:t>
            </w:r>
          </w:p>
        </w:tc>
      </w:tr>
      <w:tr w:rsidR="00DE05F5" w:rsidRPr="00501696" w:rsidTr="00D05AC9">
        <w:trPr>
          <w:gridAfter w:val="1"/>
          <w:wAfter w:w="12" w:type="dxa"/>
          <w:trHeight w:val="462"/>
        </w:trPr>
        <w:tc>
          <w:tcPr>
            <w:tcW w:w="776" w:type="dxa"/>
            <w:tcBorders>
              <w:bottom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5</w:t>
            </w:r>
          </w:p>
        </w:tc>
        <w:tc>
          <w:tcPr>
            <w:tcW w:w="6029" w:type="dxa"/>
            <w:gridSpan w:val="2"/>
            <w:tcBorders>
              <w:bottom w:val="nil"/>
            </w:tcBorders>
            <w:shd w:val="clear" w:color="000000" w:fill="FFFFFF"/>
            <w:vAlign w:val="center"/>
            <w:hideMark/>
          </w:tcPr>
          <w:p w:rsidR="00DE05F5" w:rsidRPr="00501696" w:rsidRDefault="00DE05F5" w:rsidP="00CB4526">
            <w:pPr>
              <w:rPr>
                <w:rFonts w:ascii="Arial Armenian" w:hAnsi="Arial Armenian"/>
                <w:sz w:val="16"/>
                <w:szCs w:val="16"/>
              </w:rPr>
            </w:pPr>
            <w:r>
              <w:rPr>
                <w:rFonts w:ascii="Calibri" w:hAnsi="Calibri" w:cs="Calibri"/>
                <w:sz w:val="16"/>
                <w:szCs w:val="16"/>
              </w:rPr>
              <w:t>Высококачественная покраска потолка латексом</w:t>
            </w:r>
            <w:r w:rsidRPr="00D76294">
              <w:rPr>
                <w:rFonts w:ascii="Arial Armenian" w:hAnsi="Arial Armenian"/>
                <w:sz w:val="16"/>
                <w:szCs w:val="16"/>
              </w:rPr>
              <w:t xml:space="preserve">   </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73.60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2.64</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194.07</w:t>
            </w:r>
          </w:p>
        </w:tc>
      </w:tr>
      <w:tr w:rsidR="00DE05F5" w:rsidRPr="00501696" w:rsidTr="00D05AC9">
        <w:trPr>
          <w:gridAfter w:val="1"/>
          <w:wAfter w:w="12" w:type="dxa"/>
          <w:trHeight w:val="462"/>
        </w:trPr>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 </w:t>
            </w:r>
          </w:p>
        </w:tc>
        <w:tc>
          <w:tcPr>
            <w:tcW w:w="6029"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D76294" w:rsidRDefault="00DE05F5" w:rsidP="00CB4526">
            <w:pPr>
              <w:jc w:val="center"/>
              <w:rPr>
                <w:rFonts w:ascii="Arial LatArm" w:hAnsi="Arial LatArm"/>
                <w:b/>
                <w:bCs/>
                <w:color w:val="FF0000"/>
                <w:sz w:val="18"/>
                <w:szCs w:val="18"/>
              </w:rPr>
            </w:pPr>
            <w:r>
              <w:rPr>
                <w:rFonts w:ascii="Arial" w:hAnsi="Arial" w:cs="Arial"/>
                <w:b/>
                <w:bCs/>
                <w:color w:val="FF0000"/>
                <w:sz w:val="18"/>
                <w:szCs w:val="18"/>
              </w:rPr>
              <w:t>Компютерный класс</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6656" behindDoc="0" locked="0" layoutInCell="1" allowOverlap="1" wp14:anchorId="152F6F4D" wp14:editId="57CD94F1">
                      <wp:simplePos x="0" y="0"/>
                      <wp:positionH relativeFrom="column">
                        <wp:posOffset>0</wp:posOffset>
                      </wp:positionH>
                      <wp:positionV relativeFrom="paragraph">
                        <wp:posOffset>0</wp:posOffset>
                      </wp:positionV>
                      <wp:extent cx="76200" cy="19050"/>
                      <wp:effectExtent l="19050" t="38100" r="19050" b="38100"/>
                      <wp:wrapNone/>
                      <wp:docPr id="155998" name="Text Box 155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EA0ED5" id="Text Box 155998" o:spid="_x0000_s1026" type="#_x0000_t202" style="position:absolute;margin-left:0;margin-top:0;width:6pt;height:1.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SZ6l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7680" behindDoc="0" locked="0" layoutInCell="1" allowOverlap="1" wp14:anchorId="04D7D5B2" wp14:editId="672DAF9B">
                      <wp:simplePos x="0" y="0"/>
                      <wp:positionH relativeFrom="column">
                        <wp:posOffset>0</wp:posOffset>
                      </wp:positionH>
                      <wp:positionV relativeFrom="paragraph">
                        <wp:posOffset>0</wp:posOffset>
                      </wp:positionV>
                      <wp:extent cx="76200" cy="19050"/>
                      <wp:effectExtent l="19050" t="38100" r="19050" b="38100"/>
                      <wp:wrapNone/>
                      <wp:docPr id="155999" name="Text Box 155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876C2" id="Text Box 155999" o:spid="_x0000_s1026" type="#_x0000_t202" style="position:absolute;margin-left:0;margin-top:0;width:6pt;height:1.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kvxZA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ROS/F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8704" behindDoc="0" locked="0" layoutInCell="1" allowOverlap="1" wp14:anchorId="5EB6B203" wp14:editId="21D7FBBA">
                      <wp:simplePos x="0" y="0"/>
                      <wp:positionH relativeFrom="column">
                        <wp:posOffset>0</wp:posOffset>
                      </wp:positionH>
                      <wp:positionV relativeFrom="paragraph">
                        <wp:posOffset>0</wp:posOffset>
                      </wp:positionV>
                      <wp:extent cx="76200" cy="19050"/>
                      <wp:effectExtent l="19050" t="38100" r="19050" b="38100"/>
                      <wp:wrapNone/>
                      <wp:docPr id="156000" name="Text Box 156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78D43" id="Text Box 156000" o:spid="_x0000_s1026" type="#_x0000_t202" style="position:absolute;margin-left:0;margin-top:0;width:6pt;height:1.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49728" behindDoc="0" locked="0" layoutInCell="1" allowOverlap="1" wp14:anchorId="75E0D1DA" wp14:editId="4CDF9CBE">
                      <wp:simplePos x="0" y="0"/>
                      <wp:positionH relativeFrom="column">
                        <wp:posOffset>0</wp:posOffset>
                      </wp:positionH>
                      <wp:positionV relativeFrom="paragraph">
                        <wp:posOffset>0</wp:posOffset>
                      </wp:positionV>
                      <wp:extent cx="76200" cy="19050"/>
                      <wp:effectExtent l="19050" t="38100" r="19050" b="38100"/>
                      <wp:wrapNone/>
                      <wp:docPr id="156001" name="Text Box 156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5FDE54" id="Text Box 156001" o:spid="_x0000_s1026" type="#_x0000_t202" style="position:absolute;margin-left:0;margin-top:0;width:6pt;height:1.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RHo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mRH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0752" behindDoc="0" locked="0" layoutInCell="1" allowOverlap="1" wp14:anchorId="398D0B4D" wp14:editId="72F7607C">
                      <wp:simplePos x="0" y="0"/>
                      <wp:positionH relativeFrom="column">
                        <wp:posOffset>0</wp:posOffset>
                      </wp:positionH>
                      <wp:positionV relativeFrom="paragraph">
                        <wp:posOffset>0</wp:posOffset>
                      </wp:positionV>
                      <wp:extent cx="76200" cy="19050"/>
                      <wp:effectExtent l="19050" t="38100" r="19050" b="38100"/>
                      <wp:wrapNone/>
                      <wp:docPr id="156002" name="Text Box 156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5C79E8" id="Text Box 156002" o:spid="_x0000_s1026" type="#_x0000_t202" style="position:absolute;margin-left:0;margin-top:0;width:6pt;height:1.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oLK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5oL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1776" behindDoc="0" locked="0" layoutInCell="1" allowOverlap="1" wp14:anchorId="173D7B3F" wp14:editId="2CADDFA7">
                      <wp:simplePos x="0" y="0"/>
                      <wp:positionH relativeFrom="column">
                        <wp:posOffset>0</wp:posOffset>
                      </wp:positionH>
                      <wp:positionV relativeFrom="paragraph">
                        <wp:posOffset>0</wp:posOffset>
                      </wp:positionV>
                      <wp:extent cx="76200" cy="19050"/>
                      <wp:effectExtent l="19050" t="38100" r="19050" b="38100"/>
                      <wp:wrapNone/>
                      <wp:docPr id="156003" name="Text Box 156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97A46" id="Text Box 156003" o:spid="_x0000_s1026" type="#_x0000_t202" style="position:absolute;margin-left:0;margin-top:0;width:6pt;height:1.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SNi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6MSN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2800" behindDoc="0" locked="0" layoutInCell="1" allowOverlap="1" wp14:anchorId="2569D340" wp14:editId="67D9FFF6">
                      <wp:simplePos x="0" y="0"/>
                      <wp:positionH relativeFrom="column">
                        <wp:posOffset>0</wp:posOffset>
                      </wp:positionH>
                      <wp:positionV relativeFrom="paragraph">
                        <wp:posOffset>0</wp:posOffset>
                      </wp:positionV>
                      <wp:extent cx="76200" cy="19050"/>
                      <wp:effectExtent l="19050" t="38100" r="19050" b="38100"/>
                      <wp:wrapNone/>
                      <wp:docPr id="156004" name="Text Box 156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E9BAC6" id="Text Box 156004" o:spid="_x0000_s1026" type="#_x0000_t202" style="position:absolute;margin-left:0;margin-top:0;width:6pt;height:1.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SP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oGKS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3824" behindDoc="0" locked="0" layoutInCell="1" allowOverlap="1" wp14:anchorId="313D65AC" wp14:editId="1B724124">
                      <wp:simplePos x="0" y="0"/>
                      <wp:positionH relativeFrom="column">
                        <wp:posOffset>0</wp:posOffset>
                      </wp:positionH>
                      <wp:positionV relativeFrom="paragraph">
                        <wp:posOffset>0</wp:posOffset>
                      </wp:positionV>
                      <wp:extent cx="76200" cy="19050"/>
                      <wp:effectExtent l="19050" t="38100" r="19050" b="38100"/>
                      <wp:wrapNone/>
                      <wp:docPr id="156005" name="Text Box 156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A4BC0" id="Text Box 156005" o:spid="_x0000_s1026" type="#_x0000_t202" style="position:absolute;margin-left:0;margin-top:0;width:6pt;height:1.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wUn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zwU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4848" behindDoc="0" locked="0" layoutInCell="1" allowOverlap="1" wp14:anchorId="0939CAC3" wp14:editId="092455AA">
                      <wp:simplePos x="0" y="0"/>
                      <wp:positionH relativeFrom="column">
                        <wp:posOffset>0</wp:posOffset>
                      </wp:positionH>
                      <wp:positionV relativeFrom="paragraph">
                        <wp:posOffset>0</wp:posOffset>
                      </wp:positionV>
                      <wp:extent cx="76200" cy="19050"/>
                      <wp:effectExtent l="19050" t="38100" r="19050" b="38100"/>
                      <wp:wrapNone/>
                      <wp:docPr id="156006" name="Text Box 156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9B16DB" id="Text Box 156006" o:spid="_x0000_s1026" type="#_x0000_t202" style="position:absolute;margin-left:0;margin-top:0;width:6pt;height:1.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JYF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M&#10;emIkSAtzemV7g5Zyj47boFPf6RSOv3SQYPYQgxzXs+6eZPlDIyFXNRFb9qiU7GtGKPAMrcL+VeqA&#10;oy3Ipv8iKdQib0Y6oH2lWisiyIIAHeZ1OM/I8ilhcxrD2DEqIRImwcRN0CfpKbVT2nxmskX2JcMK&#10;DOCgye5JG0uFpKcjtpKQBW8aZ4JG3GzAwWEHCkOqjVkKbqY/kyBZz9azyIvG8d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bCWB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5872" behindDoc="0" locked="0" layoutInCell="1" allowOverlap="1" wp14:anchorId="51F6FE6C" wp14:editId="0B8B60C3">
                      <wp:simplePos x="0" y="0"/>
                      <wp:positionH relativeFrom="column">
                        <wp:posOffset>0</wp:posOffset>
                      </wp:positionH>
                      <wp:positionV relativeFrom="paragraph">
                        <wp:posOffset>0</wp:posOffset>
                      </wp:positionV>
                      <wp:extent cx="76200" cy="19050"/>
                      <wp:effectExtent l="19050" t="38100" r="19050" b="38100"/>
                      <wp:wrapNone/>
                      <wp:docPr id="156007" name="Text Box 156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BB1D5C" id="Text Box 156007" o:spid="_x0000_s1026" type="#_x0000_t202" style="position:absolute;margin-left:0;margin-top:0;width:6pt;height:1.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zet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SEz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5Zze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6896" behindDoc="0" locked="0" layoutInCell="1" allowOverlap="1" wp14:anchorId="7D0BBF0D" wp14:editId="46AD47FD">
                      <wp:simplePos x="0" y="0"/>
                      <wp:positionH relativeFrom="column">
                        <wp:posOffset>0</wp:posOffset>
                      </wp:positionH>
                      <wp:positionV relativeFrom="paragraph">
                        <wp:posOffset>0</wp:posOffset>
                      </wp:positionV>
                      <wp:extent cx="76200" cy="19050"/>
                      <wp:effectExtent l="19050" t="38100" r="19050" b="38100"/>
                      <wp:wrapNone/>
                      <wp:docPr id="156008" name="Text Box 1560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CE748E" id="Text Box 156008" o:spid="_x0000_s1026" type="#_x0000_t202" style="position:absolute;margin-left:0;margin-top:0;width:6pt;height:1.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s5Ok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7920" behindDoc="0" locked="0" layoutInCell="1" allowOverlap="1" wp14:anchorId="00AF8EE7" wp14:editId="6A09ED29">
                      <wp:simplePos x="0" y="0"/>
                      <wp:positionH relativeFrom="column">
                        <wp:posOffset>0</wp:posOffset>
                      </wp:positionH>
                      <wp:positionV relativeFrom="paragraph">
                        <wp:posOffset>0</wp:posOffset>
                      </wp:positionV>
                      <wp:extent cx="76200" cy="19050"/>
                      <wp:effectExtent l="19050" t="38100" r="19050" b="38100"/>
                      <wp:wrapNone/>
                      <wp:docPr id="156009" name="Text Box 1560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B740E" id="Text Box 156009" o:spid="_x0000_s1026" type="#_x0000_t202" style="position:absolute;margin-left:0;margin-top:0;width:6pt;height:1.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0it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cM0i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8944" behindDoc="0" locked="0" layoutInCell="1" allowOverlap="1" wp14:anchorId="19DC3569" wp14:editId="2FF9B139">
                      <wp:simplePos x="0" y="0"/>
                      <wp:positionH relativeFrom="column">
                        <wp:posOffset>0</wp:posOffset>
                      </wp:positionH>
                      <wp:positionV relativeFrom="paragraph">
                        <wp:posOffset>0</wp:posOffset>
                      </wp:positionV>
                      <wp:extent cx="76200" cy="19050"/>
                      <wp:effectExtent l="19050" t="38100" r="19050" b="38100"/>
                      <wp:wrapNone/>
                      <wp:docPr id="156010" name="Text Box 156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7128F1" id="Text Box 156010" o:spid="_x0000_s1026" type="#_x0000_t202" style="position:absolute;margin-left:0;margin-top:0;width:6pt;height:1.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8FmYw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N/BZm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59968" behindDoc="0" locked="0" layoutInCell="1" allowOverlap="1" wp14:anchorId="19109467" wp14:editId="2C19EBD7">
                      <wp:simplePos x="0" y="0"/>
                      <wp:positionH relativeFrom="column">
                        <wp:posOffset>0</wp:posOffset>
                      </wp:positionH>
                      <wp:positionV relativeFrom="paragraph">
                        <wp:posOffset>0</wp:posOffset>
                      </wp:positionV>
                      <wp:extent cx="76200" cy="19050"/>
                      <wp:effectExtent l="19050" t="38100" r="19050" b="38100"/>
                      <wp:wrapNone/>
                      <wp:docPr id="156011" name="Text Box 156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E0753" id="Text Box 156011" o:spid="_x0000_s1026" type="#_x0000_t202" style="position:absolute;margin-left:0;margin-top:0;width:6pt;height:1.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DO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Yki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gCGD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0992" behindDoc="0" locked="0" layoutInCell="1" allowOverlap="1" wp14:anchorId="79796853" wp14:editId="41A43475">
                      <wp:simplePos x="0" y="0"/>
                      <wp:positionH relativeFrom="column">
                        <wp:posOffset>0</wp:posOffset>
                      </wp:positionH>
                      <wp:positionV relativeFrom="paragraph">
                        <wp:posOffset>0</wp:posOffset>
                      </wp:positionV>
                      <wp:extent cx="76200" cy="19050"/>
                      <wp:effectExtent l="19050" t="38100" r="19050" b="38100"/>
                      <wp:wrapNone/>
                      <wp:docPr id="156012" name="Text Box 156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67F3D" id="Text Box 156012" o:spid="_x0000_s1026" type="#_x0000_t202" style="position:absolute;margin-left:0;margin-top:0;width:6pt;height:1.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s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Yli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xd/P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2016" behindDoc="0" locked="0" layoutInCell="1" allowOverlap="1" wp14:anchorId="537D5388" wp14:editId="09FA58E2">
                      <wp:simplePos x="0" y="0"/>
                      <wp:positionH relativeFrom="column">
                        <wp:posOffset>0</wp:posOffset>
                      </wp:positionH>
                      <wp:positionV relativeFrom="paragraph">
                        <wp:posOffset>0</wp:posOffset>
                      </wp:positionV>
                      <wp:extent cx="76200" cy="19050"/>
                      <wp:effectExtent l="19050" t="38100" r="19050" b="38100"/>
                      <wp:wrapNone/>
                      <wp:docPr id="156013" name="Text Box 156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06FCE" id="Text Box 156013" o:spid="_x0000_s1026" type="#_x0000_t202" style="position:absolute;margin-left:0;margin-top:0;width:6pt;height:1.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FJE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qJr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BoFJ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3040" behindDoc="0" locked="0" layoutInCell="1" allowOverlap="1" wp14:anchorId="64308CB9" wp14:editId="35937F02">
                      <wp:simplePos x="0" y="0"/>
                      <wp:positionH relativeFrom="column">
                        <wp:posOffset>0</wp:posOffset>
                      </wp:positionH>
                      <wp:positionV relativeFrom="paragraph">
                        <wp:posOffset>0</wp:posOffset>
                      </wp:positionV>
                      <wp:extent cx="76200" cy="19050"/>
                      <wp:effectExtent l="19050" t="38100" r="19050" b="38100"/>
                      <wp:wrapNone/>
                      <wp:docPr id="156014" name="Text Box 156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59C5A" id="Text Box 156014" o:spid="_x0000_s1026" type="#_x0000_t202" style="position:absolute;margin-left:0;margin-top:0;width:6pt;height: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Wp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Yli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TidW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4064" behindDoc="0" locked="0" layoutInCell="1" allowOverlap="1" wp14:anchorId="767C357B" wp14:editId="161CB403">
                      <wp:simplePos x="0" y="0"/>
                      <wp:positionH relativeFrom="column">
                        <wp:posOffset>0</wp:posOffset>
                      </wp:positionH>
                      <wp:positionV relativeFrom="paragraph">
                        <wp:posOffset>0</wp:posOffset>
                      </wp:positionV>
                      <wp:extent cx="76200" cy="19050"/>
                      <wp:effectExtent l="19050" t="38100" r="19050" b="38100"/>
                      <wp:wrapNone/>
                      <wp:docPr id="156015" name="Text Box 156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F2C907" id="Text Box 156015" o:spid="_x0000_s1026" type="#_x0000_t202" style="position:absolute;margin-left:0;margin-top:0;width:6pt;height: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nQB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hIl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jXnQ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5088" behindDoc="0" locked="0" layoutInCell="1" allowOverlap="1" wp14:anchorId="6632822C" wp14:editId="3AB8BCD5">
                      <wp:simplePos x="0" y="0"/>
                      <wp:positionH relativeFrom="column">
                        <wp:posOffset>0</wp:posOffset>
                      </wp:positionH>
                      <wp:positionV relativeFrom="paragraph">
                        <wp:posOffset>0</wp:posOffset>
                      </wp:positionV>
                      <wp:extent cx="76200" cy="19050"/>
                      <wp:effectExtent l="19050" t="38100" r="19050" b="38100"/>
                      <wp:wrapNone/>
                      <wp:docPr id="156016" name="Text Box 156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7C062" id="Text Box 156016" o:spid="_x0000_s1026" type="#_x0000_t202" style="position:absolute;margin-left:0;margin-top:0;width:6pt;height: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ecj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YkS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yIec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6112" behindDoc="0" locked="0" layoutInCell="1" allowOverlap="1" wp14:anchorId="5C3111F7" wp14:editId="618B21B8">
                      <wp:simplePos x="0" y="0"/>
                      <wp:positionH relativeFrom="column">
                        <wp:posOffset>0</wp:posOffset>
                      </wp:positionH>
                      <wp:positionV relativeFrom="paragraph">
                        <wp:posOffset>0</wp:posOffset>
                      </wp:positionV>
                      <wp:extent cx="76200" cy="19050"/>
                      <wp:effectExtent l="19050" t="38100" r="19050" b="38100"/>
                      <wp:wrapNone/>
                      <wp:docPr id="156017" name="Text Box 156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7CDFC" id="Text Box 156017" o:spid="_x0000_s1026" type="#_x0000_t202" style="position:absolute;margin-left:0;margin-top:0;width:6pt;height:1.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kaL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Ylm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C9ka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7136" behindDoc="0" locked="0" layoutInCell="1" allowOverlap="1" wp14:anchorId="31998CC0" wp14:editId="6AB973B8">
                      <wp:simplePos x="0" y="0"/>
                      <wp:positionH relativeFrom="column">
                        <wp:posOffset>0</wp:posOffset>
                      </wp:positionH>
                      <wp:positionV relativeFrom="paragraph">
                        <wp:posOffset>0</wp:posOffset>
                      </wp:positionV>
                      <wp:extent cx="76200" cy="19050"/>
                      <wp:effectExtent l="19050" t="38100" r="19050" b="38100"/>
                      <wp:wrapNone/>
                      <wp:docPr id="156018" name="Text Box 156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BD0F56" id="Text Box 156018" o:spid="_x0000_s1026" type="#_x0000_t202" style="position:absolute;margin-left:0;margin-top:0;width:6pt;height:1.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XdZg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8160" behindDoc="0" locked="0" layoutInCell="1" allowOverlap="1" wp14:anchorId="67994F1B" wp14:editId="7F7CA2E9">
                      <wp:simplePos x="0" y="0"/>
                      <wp:positionH relativeFrom="column">
                        <wp:posOffset>0</wp:posOffset>
                      </wp:positionH>
                      <wp:positionV relativeFrom="paragraph">
                        <wp:posOffset>0</wp:posOffset>
                      </wp:positionV>
                      <wp:extent cx="76200" cy="19050"/>
                      <wp:effectExtent l="19050" t="38100" r="19050" b="38100"/>
                      <wp:wrapNone/>
                      <wp:docPr id="156019" name="Text Box 156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79BB8" id="Text Box 156019" o:spid="_x0000_s1026" type="#_x0000_t202" style="position:absolute;margin-left:0;margin-top:0;width:6pt;height:1.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jmLYw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IH&#10;Y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ngiWUSB1ES5cWtpCcu2L9LQn2Gk8l4Mj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Z6I5i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69184" behindDoc="0" locked="0" layoutInCell="1" allowOverlap="1" wp14:anchorId="6B82B842" wp14:editId="10E3A04F">
                      <wp:simplePos x="0" y="0"/>
                      <wp:positionH relativeFrom="column">
                        <wp:posOffset>0</wp:posOffset>
                      </wp:positionH>
                      <wp:positionV relativeFrom="paragraph">
                        <wp:posOffset>0</wp:posOffset>
                      </wp:positionV>
                      <wp:extent cx="76200" cy="19050"/>
                      <wp:effectExtent l="19050" t="38100" r="19050" b="38100"/>
                      <wp:wrapNone/>
                      <wp:docPr id="156020" name="Text Box 156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DF269" id="Text Box 156020" o:spid="_x0000_s1026" type="#_x0000_t202" style="position:absolute;margin-left:0;margin-top:0;width:6pt;height:1.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bFM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0208" behindDoc="0" locked="0" layoutInCell="1" allowOverlap="1" wp14:anchorId="0789B292" wp14:editId="48944389">
                      <wp:simplePos x="0" y="0"/>
                      <wp:positionH relativeFrom="column">
                        <wp:posOffset>0</wp:posOffset>
                      </wp:positionH>
                      <wp:positionV relativeFrom="paragraph">
                        <wp:posOffset>0</wp:posOffset>
                      </wp:positionV>
                      <wp:extent cx="76200" cy="19050"/>
                      <wp:effectExtent l="19050" t="38100" r="19050" b="38100"/>
                      <wp:wrapNone/>
                      <wp:docPr id="156021" name="Text Box 156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9A7AD5" id="Text Box 156021" o:spid="_x0000_s1026" type="#_x0000_t202" style="position:absolute;margin-left:0;margin-top:0;width:6pt;height:1.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k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Ykj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tu/K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1232" behindDoc="0" locked="0" layoutInCell="1" allowOverlap="1" wp14:anchorId="7AEFB6F5" wp14:editId="594ACD30">
                      <wp:simplePos x="0" y="0"/>
                      <wp:positionH relativeFrom="column">
                        <wp:posOffset>0</wp:posOffset>
                      </wp:positionH>
                      <wp:positionV relativeFrom="paragraph">
                        <wp:posOffset>0</wp:posOffset>
                      </wp:positionV>
                      <wp:extent cx="76200" cy="19050"/>
                      <wp:effectExtent l="19050" t="38100" r="19050" b="38100"/>
                      <wp:wrapNone/>
                      <wp:docPr id="156022" name="Text Box 156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49568C" id="Text Box 156022" o:spid="_x0000_s1026" type="#_x0000_t202" style="position:absolute;margin-left:0;margin-top:0;width:6pt;height:1.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GGG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Ylj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8xGG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2256" behindDoc="0" locked="0" layoutInCell="1" allowOverlap="1" wp14:anchorId="25AE91C4" wp14:editId="351AD230">
                      <wp:simplePos x="0" y="0"/>
                      <wp:positionH relativeFrom="column">
                        <wp:posOffset>0</wp:posOffset>
                      </wp:positionH>
                      <wp:positionV relativeFrom="paragraph">
                        <wp:posOffset>0</wp:posOffset>
                      </wp:positionV>
                      <wp:extent cx="76200" cy="19050"/>
                      <wp:effectExtent l="19050" t="38100" r="19050" b="38100"/>
                      <wp:wrapNone/>
                      <wp:docPr id="156023" name="Text Box 156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EF5086" id="Text Box 156023" o:spid="_x0000_s1026" type="#_x0000_t202" style="position:absolute;margin-left:0;margin-top:0;width:6pt;height:1.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ME8A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3280" behindDoc="0" locked="0" layoutInCell="1" allowOverlap="1" wp14:anchorId="60FE47F0" wp14:editId="161AAD7D">
                      <wp:simplePos x="0" y="0"/>
                      <wp:positionH relativeFrom="column">
                        <wp:posOffset>0</wp:posOffset>
                      </wp:positionH>
                      <wp:positionV relativeFrom="paragraph">
                        <wp:posOffset>0</wp:posOffset>
                      </wp:positionV>
                      <wp:extent cx="76200" cy="19050"/>
                      <wp:effectExtent l="19050" t="38100" r="19050" b="38100"/>
                      <wp:wrapNone/>
                      <wp:docPr id="156024" name="Text Box 156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642204" id="Text Box 156024" o:spid="_x0000_s1026" type="#_x0000_t202" style="position:absolute;margin-left:0;margin-top:0;width:6pt;height:1.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fD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YkT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Okf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4304" behindDoc="0" locked="0" layoutInCell="1" allowOverlap="1" wp14:anchorId="187E4C16" wp14:editId="403999E5">
                      <wp:simplePos x="0" y="0"/>
                      <wp:positionH relativeFrom="column">
                        <wp:posOffset>0</wp:posOffset>
                      </wp:positionH>
                      <wp:positionV relativeFrom="paragraph">
                        <wp:posOffset>0</wp:posOffset>
                      </wp:positionV>
                      <wp:extent cx="76200" cy="19050"/>
                      <wp:effectExtent l="19050" t="38100" r="19050" b="38100"/>
                      <wp:wrapNone/>
                      <wp:docPr id="156025" name="Text Box 156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310B8" id="Text Box 156025" o:spid="_x0000_s1026" type="#_x0000_t202" style="position:absolute;margin-left:0;margin-top:0;width:6pt;height:1.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u7eZ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5328" behindDoc="0" locked="0" layoutInCell="1" allowOverlap="1" wp14:anchorId="7CD1BEFA" wp14:editId="15988664">
                      <wp:simplePos x="0" y="0"/>
                      <wp:positionH relativeFrom="column">
                        <wp:posOffset>0</wp:posOffset>
                      </wp:positionH>
                      <wp:positionV relativeFrom="paragraph">
                        <wp:posOffset>0</wp:posOffset>
                      </wp:positionV>
                      <wp:extent cx="76200" cy="19050"/>
                      <wp:effectExtent l="19050" t="38100" r="19050" b="38100"/>
                      <wp:wrapNone/>
                      <wp:docPr id="156026" name="Text Box 156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18E4B8" id="Text Box 156026" o:spid="_x0000_s1026" type="#_x0000_t202" style="position:absolute;margin-left:0;margin-top:0;width:6pt;height:1.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VJ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YlT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knV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6352" behindDoc="0" locked="0" layoutInCell="1" allowOverlap="1" wp14:anchorId="176870B0" wp14:editId="1CB7D8EC">
                      <wp:simplePos x="0" y="0"/>
                      <wp:positionH relativeFrom="column">
                        <wp:posOffset>0</wp:posOffset>
                      </wp:positionH>
                      <wp:positionV relativeFrom="paragraph">
                        <wp:posOffset>0</wp:posOffset>
                      </wp:positionV>
                      <wp:extent cx="76200" cy="19050"/>
                      <wp:effectExtent l="19050" t="38100" r="19050" b="38100"/>
                      <wp:wrapNone/>
                      <wp:docPr id="156027" name="Text Box 156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92ECA" id="Text Box 156027" o:spid="_x0000_s1026" type="#_x0000_t202" style="position:absolute;margin-left:0;margin-top:0;width:6pt;height:1.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Th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Ynn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RdT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7376" behindDoc="0" locked="0" layoutInCell="1" allowOverlap="1" wp14:anchorId="54098610" wp14:editId="0C68F3B9">
                      <wp:simplePos x="0" y="0"/>
                      <wp:positionH relativeFrom="column">
                        <wp:posOffset>0</wp:posOffset>
                      </wp:positionH>
                      <wp:positionV relativeFrom="paragraph">
                        <wp:posOffset>0</wp:posOffset>
                      </wp:positionV>
                      <wp:extent cx="76200" cy="19050"/>
                      <wp:effectExtent l="19050" t="38100" r="19050" b="38100"/>
                      <wp:wrapNone/>
                      <wp:docPr id="156028" name="Text Box 156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8536E" id="Text Box 156028" o:spid="_x0000_s1026" type="#_x0000_t202" style="position:absolute;margin-left:0;margin-top:0;width:6pt;height: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axgp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8400" behindDoc="0" locked="0" layoutInCell="1" allowOverlap="1" wp14:anchorId="315AC6DE" wp14:editId="028BF125">
                      <wp:simplePos x="0" y="0"/>
                      <wp:positionH relativeFrom="column">
                        <wp:posOffset>0</wp:posOffset>
                      </wp:positionH>
                      <wp:positionV relativeFrom="paragraph">
                        <wp:posOffset>0</wp:posOffset>
                      </wp:positionV>
                      <wp:extent cx="76200" cy="19050"/>
                      <wp:effectExtent l="19050" t="38100" r="19050" b="38100"/>
                      <wp:wrapNone/>
                      <wp:docPr id="156029" name="Text Box 156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E91956" id="Text Box 156029" o:spid="_x0000_s1026" type="#_x0000_t202" style="position:absolute;margin-left:0;margin-top:0;width:6pt;height:1.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avh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Ykz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qEav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79424" behindDoc="0" locked="0" layoutInCell="1" allowOverlap="1" wp14:anchorId="4DAEB849" wp14:editId="42E0A9EE">
                      <wp:simplePos x="0" y="0"/>
                      <wp:positionH relativeFrom="column">
                        <wp:posOffset>0</wp:posOffset>
                      </wp:positionH>
                      <wp:positionV relativeFrom="paragraph">
                        <wp:posOffset>0</wp:posOffset>
                      </wp:positionV>
                      <wp:extent cx="76200" cy="19050"/>
                      <wp:effectExtent l="19050" t="38100" r="19050" b="38100"/>
                      <wp:wrapNone/>
                      <wp:docPr id="156030" name="Text Box 156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3E3D2" id="Text Box 156030" o:spid="_x0000_s1026" type="#_x0000_t202" style="position:absolute;margin-left:0;margin-top:0;width:6pt;height:1.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m/SI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0448" behindDoc="0" locked="0" layoutInCell="1" allowOverlap="1" wp14:anchorId="3FE3DF09" wp14:editId="23F0325D">
                      <wp:simplePos x="0" y="0"/>
                      <wp:positionH relativeFrom="column">
                        <wp:posOffset>0</wp:posOffset>
                      </wp:positionH>
                      <wp:positionV relativeFrom="paragraph">
                        <wp:posOffset>0</wp:posOffset>
                      </wp:positionV>
                      <wp:extent cx="76200" cy="19050"/>
                      <wp:effectExtent l="19050" t="38100" r="19050" b="38100"/>
                      <wp:wrapNone/>
                      <wp:docPr id="156031" name="Text Box 156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3505D7" id="Text Box 156031" o:spid="_x0000_s1026" type="#_x0000_t202" style="position:absolute;margin-left:0;margin-top:0;width:6pt;height:1.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oOC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q4j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KoO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1472" behindDoc="0" locked="0" layoutInCell="1" allowOverlap="1" wp14:anchorId="50C8E84F" wp14:editId="46850653">
                      <wp:simplePos x="0" y="0"/>
                      <wp:positionH relativeFrom="column">
                        <wp:posOffset>0</wp:posOffset>
                      </wp:positionH>
                      <wp:positionV relativeFrom="paragraph">
                        <wp:posOffset>0</wp:posOffset>
                      </wp:positionV>
                      <wp:extent cx="76200" cy="19050"/>
                      <wp:effectExtent l="19050" t="38100" r="19050" b="38100"/>
                      <wp:wrapNone/>
                      <wp:docPr id="156032" name="Text Box 156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5640CA" id="Text Box 156032" o:spid="_x0000_s1026" type="#_x0000_t202" style="position:absolute;margin-left:0;margin-top:0;width:6pt;height: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VRC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2496" behindDoc="0" locked="0" layoutInCell="1" allowOverlap="1" wp14:anchorId="78508001" wp14:editId="434BAF1C">
                      <wp:simplePos x="0" y="0"/>
                      <wp:positionH relativeFrom="column">
                        <wp:posOffset>0</wp:posOffset>
                      </wp:positionH>
                      <wp:positionV relativeFrom="paragraph">
                        <wp:posOffset>0</wp:posOffset>
                      </wp:positionV>
                      <wp:extent cx="76200" cy="19050"/>
                      <wp:effectExtent l="19050" t="38100" r="19050" b="38100"/>
                      <wp:wrapNone/>
                      <wp:docPr id="156033" name="Text Box 156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67ED2" id="Text Box 156033" o:spid="_x0000_s1026" type="#_x0000_t202" style="position:absolute;margin-left:0;margin-top:0;width:6pt;height:1.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rEIZg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94KxC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3520" behindDoc="0" locked="0" layoutInCell="1" allowOverlap="1" wp14:anchorId="49898BAE" wp14:editId="3CC06921">
                      <wp:simplePos x="0" y="0"/>
                      <wp:positionH relativeFrom="column">
                        <wp:posOffset>0</wp:posOffset>
                      </wp:positionH>
                      <wp:positionV relativeFrom="paragraph">
                        <wp:posOffset>0</wp:posOffset>
                      </wp:positionV>
                      <wp:extent cx="76200" cy="19050"/>
                      <wp:effectExtent l="19050" t="38100" r="19050" b="38100"/>
                      <wp:wrapNone/>
                      <wp:docPr id="156034" name="Text Box 156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D5B93" id="Text Box 156034" o:spid="_x0000_s1026" type="#_x0000_t202" style="position:absolute;margin-left:0;margin-top:0;width:6pt;height:1.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zbl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q5j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lqzb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4544" behindDoc="0" locked="0" layoutInCell="1" allowOverlap="1" wp14:anchorId="3C8DE570" wp14:editId="2AA7DA59">
                      <wp:simplePos x="0" y="0"/>
                      <wp:positionH relativeFrom="column">
                        <wp:posOffset>0</wp:posOffset>
                      </wp:positionH>
                      <wp:positionV relativeFrom="paragraph">
                        <wp:posOffset>0</wp:posOffset>
                      </wp:positionV>
                      <wp:extent cx="76200" cy="19050"/>
                      <wp:effectExtent l="19050" t="38100" r="19050" b="38100"/>
                      <wp:wrapNone/>
                      <wp:docPr id="156035" name="Text Box 156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6CBB0" id="Text Box 156035" o:spid="_x0000_s1026" type="#_x0000_t202" style="position:absolute;margin-left:0;margin-top:0;width:6pt;height:1.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VfJd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5568" behindDoc="0" locked="0" layoutInCell="1" allowOverlap="1" wp14:anchorId="047047F3" wp14:editId="6284F0EB">
                      <wp:simplePos x="0" y="0"/>
                      <wp:positionH relativeFrom="column">
                        <wp:posOffset>0</wp:posOffset>
                      </wp:positionH>
                      <wp:positionV relativeFrom="paragraph">
                        <wp:posOffset>0</wp:posOffset>
                      </wp:positionV>
                      <wp:extent cx="76200" cy="19050"/>
                      <wp:effectExtent l="19050" t="38100" r="19050" b="38100"/>
                      <wp:wrapNone/>
                      <wp:docPr id="156036" name="Text Box 156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E8A1FC" id="Text Box 156036" o:spid="_x0000_s1026" type="#_x0000_t202" style="position:absolute;margin-left:0;margin-top:0;width:6pt;height: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wRv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q4T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EAwR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6592" behindDoc="0" locked="0" layoutInCell="1" allowOverlap="1" wp14:anchorId="211B57B1" wp14:editId="30FFDF7E">
                      <wp:simplePos x="0" y="0"/>
                      <wp:positionH relativeFrom="column">
                        <wp:posOffset>0</wp:posOffset>
                      </wp:positionH>
                      <wp:positionV relativeFrom="paragraph">
                        <wp:posOffset>0</wp:posOffset>
                      </wp:positionV>
                      <wp:extent cx="76200" cy="19050"/>
                      <wp:effectExtent l="19050" t="38100" r="19050" b="38100"/>
                      <wp:wrapNone/>
                      <wp:docPr id="156037" name="Text Box 156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71CF5" id="Text Box 156037" o:spid="_x0000_s1026" type="#_x0000_t202" style="position:absolute;margin-left:0;margin-top:0;width:6pt;height:1.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KXHZg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9NSlx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7616" behindDoc="0" locked="0" layoutInCell="1" allowOverlap="1" wp14:anchorId="632DB578" wp14:editId="6B97AE7B">
                      <wp:simplePos x="0" y="0"/>
                      <wp:positionH relativeFrom="column">
                        <wp:posOffset>0</wp:posOffset>
                      </wp:positionH>
                      <wp:positionV relativeFrom="paragraph">
                        <wp:posOffset>0</wp:posOffset>
                      </wp:positionV>
                      <wp:extent cx="76200" cy="19050"/>
                      <wp:effectExtent l="19050" t="38100" r="19050" b="38100"/>
                      <wp:wrapNone/>
                      <wp:docPr id="156038" name="Text Box 156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F988E" id="Text Box 156038" o:spid="_x0000_s1026" type="#_x0000_t202" style="position:absolute;margin-left:0;margin-top:0;width:6pt;height: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V3t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8640" behindDoc="0" locked="0" layoutInCell="1" allowOverlap="1" wp14:anchorId="350DA87C" wp14:editId="68056400">
                      <wp:simplePos x="0" y="0"/>
                      <wp:positionH relativeFrom="column">
                        <wp:posOffset>0</wp:posOffset>
                      </wp:positionH>
                      <wp:positionV relativeFrom="paragraph">
                        <wp:posOffset>0</wp:posOffset>
                      </wp:positionV>
                      <wp:extent cx="76200" cy="19050"/>
                      <wp:effectExtent l="19050" t="38100" r="19050" b="38100"/>
                      <wp:wrapNone/>
                      <wp:docPr id="156039" name="Text Box 156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6847CA" id="Text Box 156039" o:spid="_x0000_s1026" type="#_x0000_t202" style="position:absolute;margin-left:0;margin-top:0;width:6pt;height:1.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NrH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q5T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gNr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89664" behindDoc="0" locked="0" layoutInCell="1" allowOverlap="1" wp14:anchorId="31DA54BA" wp14:editId="1FF13FA9">
                      <wp:simplePos x="0" y="0"/>
                      <wp:positionH relativeFrom="column">
                        <wp:posOffset>0</wp:posOffset>
                      </wp:positionH>
                      <wp:positionV relativeFrom="paragraph">
                        <wp:posOffset>0</wp:posOffset>
                      </wp:positionV>
                      <wp:extent cx="76200" cy="19050"/>
                      <wp:effectExtent l="19050" t="38100" r="19050" b="38100"/>
                      <wp:wrapNone/>
                      <wp:docPr id="156040" name="Text Box 156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A9B80" id="Text Box 156040" o:spid="_x0000_s1026" type="#_x0000_t202" style="position:absolute;margin-left:0;margin-top:0;width:6pt;height:1.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3bZYw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hwt22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0688" behindDoc="0" locked="0" layoutInCell="1" allowOverlap="1" wp14:anchorId="0523F2F1" wp14:editId="4F2BB209">
                      <wp:simplePos x="0" y="0"/>
                      <wp:positionH relativeFrom="column">
                        <wp:posOffset>0</wp:posOffset>
                      </wp:positionH>
                      <wp:positionV relativeFrom="paragraph">
                        <wp:posOffset>0</wp:posOffset>
                      </wp:positionV>
                      <wp:extent cx="76200" cy="19050"/>
                      <wp:effectExtent l="19050" t="38100" r="19050" b="38100"/>
                      <wp:wrapNone/>
                      <wp:docPr id="156041" name="Text Box 156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E4EE0" id="Text Box 156041" o:spid="_x0000_s1026" type="#_x0000_t202" style="position:absolute;margin-left:0;margin-top:0;width:6pt;height:1.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Ndx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jIN&#10;ohA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4IwkyotbSU9csH+XhPoMJ5PxZHDShfSdtsA9&#10;77WRtOUGbpCGtxmOz4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t9zXc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1712" behindDoc="0" locked="0" layoutInCell="1" allowOverlap="1" wp14:anchorId="5A59DCBC" wp14:editId="4475ED7E">
                      <wp:simplePos x="0" y="0"/>
                      <wp:positionH relativeFrom="column">
                        <wp:posOffset>0</wp:posOffset>
                      </wp:positionH>
                      <wp:positionV relativeFrom="paragraph">
                        <wp:posOffset>0</wp:posOffset>
                      </wp:positionV>
                      <wp:extent cx="76200" cy="19050"/>
                      <wp:effectExtent l="19050" t="38100" r="19050" b="38100"/>
                      <wp:wrapNone/>
                      <wp:docPr id="156042" name="Text Box 156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D4E72B" id="Text Box 156042" o:spid="_x0000_s1026" type="#_x0000_t202" style="position:absolute;margin-left:0;margin-top:0;width:6pt;height: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pqNEU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2736" behindDoc="0" locked="0" layoutInCell="1" allowOverlap="1" wp14:anchorId="7B24C267" wp14:editId="4C42DC22">
                      <wp:simplePos x="0" y="0"/>
                      <wp:positionH relativeFrom="column">
                        <wp:posOffset>0</wp:posOffset>
                      </wp:positionH>
                      <wp:positionV relativeFrom="paragraph">
                        <wp:posOffset>0</wp:posOffset>
                      </wp:positionV>
                      <wp:extent cx="76200" cy="19050"/>
                      <wp:effectExtent l="19050" t="38100" r="19050" b="38100"/>
                      <wp:wrapNone/>
                      <wp:docPr id="156043" name="Text Box 156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1FB013" id="Text Box 156043" o:spid="_x0000_s1026" type="#_x0000_t202" style="position:absolute;margin-left:0;margin-top:0;width:6pt;height:1.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Z05f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3760" behindDoc="0" locked="0" layoutInCell="1" allowOverlap="1" wp14:anchorId="3C03E1CA" wp14:editId="7BF9C943">
                      <wp:simplePos x="0" y="0"/>
                      <wp:positionH relativeFrom="column">
                        <wp:posOffset>0</wp:posOffset>
                      </wp:positionH>
                      <wp:positionV relativeFrom="paragraph">
                        <wp:posOffset>0</wp:posOffset>
                      </wp:positionV>
                      <wp:extent cx="76200" cy="19050"/>
                      <wp:effectExtent l="19050" t="38100" r="19050" b="38100"/>
                      <wp:wrapNone/>
                      <wp:docPr id="156044" name="Text Box 156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A2B72" id="Text Box 156044" o:spid="_x0000_s1026" type="#_x0000_t202" style="position:absolute;margin-left:0;margin-top:0;width:6pt;height:1.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WIW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jIN&#10;ogg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4IwkyotbSU9csH+XhPoMJ5PxZHDShfSdtsA9&#10;77WRtOUGbpCGtxmOz4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hF1iFm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4784" behindDoc="0" locked="0" layoutInCell="1" allowOverlap="1" wp14:anchorId="38AB0919" wp14:editId="1488E45E">
                      <wp:simplePos x="0" y="0"/>
                      <wp:positionH relativeFrom="column">
                        <wp:posOffset>0</wp:posOffset>
                      </wp:positionH>
                      <wp:positionV relativeFrom="paragraph">
                        <wp:posOffset>0</wp:posOffset>
                      </wp:positionV>
                      <wp:extent cx="76200" cy="19050"/>
                      <wp:effectExtent l="19050" t="38100" r="19050" b="38100"/>
                      <wp:wrapNone/>
                      <wp:docPr id="156045" name="Text Box 156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A1846" id="Text Box 156045" o:spid="_x0000_s1026" type="#_x0000_t202" style="position:absolute;margin-left:0;margin-top:0;width:6pt;height:1.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tIrDvm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5808" behindDoc="0" locked="0" layoutInCell="1" allowOverlap="1" wp14:anchorId="62ADAD48" wp14:editId="3BDD99C5">
                      <wp:simplePos x="0" y="0"/>
                      <wp:positionH relativeFrom="column">
                        <wp:posOffset>0</wp:posOffset>
                      </wp:positionH>
                      <wp:positionV relativeFrom="paragraph">
                        <wp:posOffset>0</wp:posOffset>
                      </wp:positionV>
                      <wp:extent cx="76200" cy="19050"/>
                      <wp:effectExtent l="19050" t="38100" r="19050" b="38100"/>
                      <wp:wrapNone/>
                      <wp:docPr id="156046" name="Text Box 156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CDBD4" id="Text Box 156046" o:spid="_x0000_s1026" type="#_x0000_t202" style="position:absolute;margin-left:0;margin-top:0;width:6pt;height:1.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VCcYw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IH&#10;U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wTcEYS5cWtpCcu2L9LQn2Gk8l4MjjpQvpOW+Ce&#10;99pI2nIDN0jD2wzPzodIav23FtSN1hDeDO9XrbD0L62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pfVQnG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6832" behindDoc="0" locked="0" layoutInCell="1" allowOverlap="1" wp14:anchorId="3F60E2A6" wp14:editId="02E3CA1B">
                      <wp:simplePos x="0" y="0"/>
                      <wp:positionH relativeFrom="column">
                        <wp:posOffset>0</wp:posOffset>
                      </wp:positionH>
                      <wp:positionV relativeFrom="paragraph">
                        <wp:posOffset>0</wp:posOffset>
                      </wp:positionV>
                      <wp:extent cx="76200" cy="19050"/>
                      <wp:effectExtent l="19050" t="38100" r="19050" b="38100"/>
                      <wp:wrapNone/>
                      <wp:docPr id="156047" name="Text Box 156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A30523" id="Text Box 156047" o:spid="_x0000_s1026" type="#_x0000_t202" style="position:absolute;margin-left:0;margin-top:0;width:6pt;height:1.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vE0ZA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Ui8TR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7856" behindDoc="0" locked="0" layoutInCell="1" allowOverlap="1" wp14:anchorId="77CD3271" wp14:editId="16150195">
                      <wp:simplePos x="0" y="0"/>
                      <wp:positionH relativeFrom="column">
                        <wp:posOffset>0</wp:posOffset>
                      </wp:positionH>
                      <wp:positionV relativeFrom="paragraph">
                        <wp:posOffset>0</wp:posOffset>
                      </wp:positionV>
                      <wp:extent cx="76200" cy="19050"/>
                      <wp:effectExtent l="19050" t="38100" r="19050" b="38100"/>
                      <wp:wrapNone/>
                      <wp:docPr id="156048" name="Text Box 156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7D1B02" id="Text Box 156048" o:spid="_x0000_s1026" type="#_x0000_t202" style="position:absolute;margin-left:0;margin-top:0;width:6pt;height:1.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KEvnG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8880" behindDoc="0" locked="0" layoutInCell="1" allowOverlap="1" wp14:anchorId="3EEA6428" wp14:editId="411120C2">
                      <wp:simplePos x="0" y="0"/>
                      <wp:positionH relativeFrom="column">
                        <wp:posOffset>0</wp:posOffset>
                      </wp:positionH>
                      <wp:positionV relativeFrom="paragraph">
                        <wp:posOffset>0</wp:posOffset>
                      </wp:positionV>
                      <wp:extent cx="76200" cy="19050"/>
                      <wp:effectExtent l="19050" t="38100" r="19050" b="38100"/>
                      <wp:wrapNone/>
                      <wp:docPr id="156049" name="Text Box 156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6CAB23" id="Text Box 156049" o:spid="_x0000_s1026" type="#_x0000_t202" style="position:absolute;margin-left:0;margin-top:0;width:6pt;height:1.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40Yw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8HaONG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899904" behindDoc="0" locked="0" layoutInCell="1" allowOverlap="1" wp14:anchorId="49227E3B" wp14:editId="4B516969">
                      <wp:simplePos x="0" y="0"/>
                      <wp:positionH relativeFrom="column">
                        <wp:posOffset>0</wp:posOffset>
                      </wp:positionH>
                      <wp:positionV relativeFrom="paragraph">
                        <wp:posOffset>0</wp:posOffset>
                      </wp:positionV>
                      <wp:extent cx="76200" cy="19050"/>
                      <wp:effectExtent l="19050" t="38100" r="19050" b="38100"/>
                      <wp:wrapNone/>
                      <wp:docPr id="156050" name="Text Box 156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4E13C9" id="Text Box 156050" o:spid="_x0000_s1026" type="#_x0000_t202" style="position:absolute;margin-left:0;margin-top:0;width:6pt;height:1.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JoH/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00928" behindDoc="0" locked="0" layoutInCell="1" allowOverlap="1" wp14:anchorId="0D45C208" wp14:editId="48315B10">
                      <wp:simplePos x="0" y="0"/>
                      <wp:positionH relativeFrom="column">
                        <wp:posOffset>0</wp:posOffset>
                      </wp:positionH>
                      <wp:positionV relativeFrom="paragraph">
                        <wp:posOffset>0</wp:posOffset>
                      </wp:positionV>
                      <wp:extent cx="76200" cy="19050"/>
                      <wp:effectExtent l="19050" t="38100" r="19050" b="38100"/>
                      <wp:wrapNone/>
                      <wp:docPr id="156051" name="Text Box 156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CF9FF" id="Text Box 156051" o:spid="_x0000_s1026" type="#_x0000_t202" style="position:absolute;margin-left:0;margin-top:0;width:6pt;height:1.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aZX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pJE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MTaZ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01952" behindDoc="0" locked="0" layoutInCell="1" allowOverlap="1" wp14:anchorId="287F4A75" wp14:editId="36583595">
                      <wp:simplePos x="0" y="0"/>
                      <wp:positionH relativeFrom="column">
                        <wp:posOffset>0</wp:posOffset>
                      </wp:positionH>
                      <wp:positionV relativeFrom="paragraph">
                        <wp:posOffset>0</wp:posOffset>
                      </wp:positionV>
                      <wp:extent cx="76200" cy="19050"/>
                      <wp:effectExtent l="19050" t="38100" r="19050" b="38100"/>
                      <wp:wrapNone/>
                      <wp:docPr id="156052" name="Text Box 156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33863A" id="Text Box 156052" o:spid="_x0000_s1026" type="#_x0000_t202" style="position:absolute;margin-left:0;margin-top:0;width:6pt;height:1.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MjV1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02976" behindDoc="0" locked="0" layoutInCell="1" allowOverlap="1" wp14:anchorId="710C6F1D" wp14:editId="050FB183">
                      <wp:simplePos x="0" y="0"/>
                      <wp:positionH relativeFrom="column">
                        <wp:posOffset>0</wp:posOffset>
                      </wp:positionH>
                      <wp:positionV relativeFrom="paragraph">
                        <wp:posOffset>0</wp:posOffset>
                      </wp:positionV>
                      <wp:extent cx="76200" cy="19050"/>
                      <wp:effectExtent l="19050" t="38100" r="19050" b="38100"/>
                      <wp:wrapNone/>
                      <wp:docPr id="156053" name="Text Box 156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87A600" id="Text Box 156053" o:spid="_x0000_s1026" type="#_x0000_t202" style="position:absolute;margin-left:0;margin-top:0;width:6pt;height:1.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t5ZT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04000" behindDoc="0" locked="0" layoutInCell="1" allowOverlap="1" wp14:anchorId="46199960" wp14:editId="5F1DC6D9">
                      <wp:simplePos x="0" y="0"/>
                      <wp:positionH relativeFrom="column">
                        <wp:posOffset>0</wp:posOffset>
                      </wp:positionH>
                      <wp:positionV relativeFrom="paragraph">
                        <wp:posOffset>0</wp:posOffset>
                      </wp:positionV>
                      <wp:extent cx="76200" cy="19050"/>
                      <wp:effectExtent l="19050" t="38100" r="19050" b="38100"/>
                      <wp:wrapNone/>
                      <wp:docPr id="156054" name="Text Box 156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643A0" id="Text Box 156054" o:spid="_x0000_s1026" type="#_x0000_t202" style="position:absolute;margin-left:0;margin-top:0;width:6pt;height:1.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Mw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pLE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BM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05024" behindDoc="0" locked="0" layoutInCell="1" allowOverlap="1" wp14:anchorId="14625DE8" wp14:editId="1CB9566A">
                      <wp:simplePos x="0" y="0"/>
                      <wp:positionH relativeFrom="column">
                        <wp:posOffset>0</wp:posOffset>
                      </wp:positionH>
                      <wp:positionV relativeFrom="paragraph">
                        <wp:posOffset>0</wp:posOffset>
                      </wp:positionV>
                      <wp:extent cx="76200" cy="19050"/>
                      <wp:effectExtent l="19050" t="38100" r="19050" b="38100"/>
                      <wp:wrapNone/>
                      <wp:docPr id="156055" name="Text Box 156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B763B" id="Text Box 156055" o:spid="_x0000_s1026" type="#_x0000_t202" style="position:absolute;margin-left:0;margin-top:0;width:6pt;height:1.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7KY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pIk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G7K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06048" behindDoc="0" locked="0" layoutInCell="1" allowOverlap="1" wp14:anchorId="0D34DEC7" wp14:editId="40532999">
                      <wp:simplePos x="0" y="0"/>
                      <wp:positionH relativeFrom="column">
                        <wp:posOffset>0</wp:posOffset>
                      </wp:positionH>
                      <wp:positionV relativeFrom="paragraph">
                        <wp:posOffset>0</wp:posOffset>
                      </wp:positionV>
                      <wp:extent cx="76200" cy="19050"/>
                      <wp:effectExtent l="19050" t="38100" r="19050" b="38100"/>
                      <wp:wrapNone/>
                      <wp:docPr id="156056" name="Text Box 156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6396E" id="Text Box 156056" o:spid="_x0000_s1026" type="#_x0000_t202" style="position:absolute;margin-left:0;margin-top:0;width:6pt;height:1.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CG6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pKk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eZCG6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07072" behindDoc="0" locked="0" layoutInCell="1" allowOverlap="1" wp14:anchorId="516F99FD" wp14:editId="41735CB8">
                      <wp:simplePos x="0" y="0"/>
                      <wp:positionH relativeFrom="column">
                        <wp:posOffset>0</wp:posOffset>
                      </wp:positionH>
                      <wp:positionV relativeFrom="paragraph">
                        <wp:posOffset>0</wp:posOffset>
                      </wp:positionV>
                      <wp:extent cx="76200" cy="19050"/>
                      <wp:effectExtent l="19050" t="38100" r="19050" b="38100"/>
                      <wp:wrapNone/>
                      <wp:docPr id="156057" name="Text Box 156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5B77E" id="Text Box 156057" o:spid="_x0000_s1026" type="#_x0000_t202" style="position:absolute;margin-left:0;margin-top:0;width:6pt;height:1.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4AS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us4ASZQIAACAFAAAOAAAAAAAAAAAAAAAAAC4CAABkcnMvZTJvRG9j&#10;LnhtbFBLAQItABQABgAIAAAAIQDPyoLd1wAAAAIBAAAPAAAAAAAAAAAAAAAAAL8EAABkcnMvZG93&#10;bnJldi54bWxQSwUGAAAAAAQABADzAAAAwwUAAAAA&#10;" filled="f" stroked="f"/>
                  </w:pict>
                </mc:Fallback>
              </mc:AlternateContent>
            </w:r>
          </w:p>
        </w:tc>
        <w:tc>
          <w:tcPr>
            <w:tcW w:w="1046"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b/>
                <w:bCs/>
                <w:color w:val="FF0000"/>
                <w:sz w:val="16"/>
                <w:szCs w:val="16"/>
              </w:rPr>
            </w:pPr>
            <w:r w:rsidRPr="00501696">
              <w:rPr>
                <w:rFonts w:ascii="Arial LatArm" w:hAnsi="Arial LatArm"/>
                <w:b/>
                <w:bCs/>
                <w:color w:val="FF0000"/>
                <w:sz w:val="16"/>
                <w:szCs w:val="16"/>
              </w:rPr>
              <w:t> </w:t>
            </w:r>
          </w:p>
        </w:tc>
        <w:tc>
          <w:tcPr>
            <w:tcW w:w="1045" w:type="dxa"/>
            <w:gridSpan w:val="4"/>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r>
      <w:tr w:rsidR="00DE05F5" w:rsidRPr="00501696" w:rsidTr="00D05AC9">
        <w:trPr>
          <w:gridAfter w:val="1"/>
          <w:wAfter w:w="12" w:type="dxa"/>
          <w:trHeight w:val="462"/>
        </w:trPr>
        <w:tc>
          <w:tcPr>
            <w:tcW w:w="776" w:type="dxa"/>
            <w:tcBorders>
              <w:top w:val="nil"/>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w:t>
            </w:r>
          </w:p>
        </w:tc>
        <w:tc>
          <w:tcPr>
            <w:tcW w:w="6029" w:type="dxa"/>
            <w:gridSpan w:val="2"/>
            <w:tcBorders>
              <w:top w:val="nil"/>
              <w:left w:val="nil"/>
              <w:bottom w:val="nil"/>
              <w:right w:val="single" w:sz="4" w:space="0" w:color="auto"/>
            </w:tcBorders>
            <w:shd w:val="clear" w:color="000000" w:fill="FFFFFF"/>
            <w:vAlign w:val="center"/>
            <w:hideMark/>
          </w:tcPr>
          <w:p w:rsidR="00DE05F5" w:rsidRPr="00501696" w:rsidRDefault="00DE05F5" w:rsidP="00CB4526">
            <w:pPr>
              <w:rPr>
                <w:rFonts w:ascii="Arial Armenian" w:hAnsi="Arial Armenian"/>
                <w:sz w:val="16"/>
                <w:szCs w:val="16"/>
              </w:rPr>
            </w:pPr>
            <w:r>
              <w:rPr>
                <w:rFonts w:ascii="Calibri" w:hAnsi="Calibri" w:cs="Calibri"/>
                <w:sz w:val="16"/>
                <w:szCs w:val="16"/>
              </w:rPr>
              <w:t>Ремонт шпоклевки стен</w:t>
            </w:r>
            <w:r w:rsidRPr="00501696">
              <w:rPr>
                <w:rFonts w:ascii="Arial Armenian" w:hAnsi="Arial Armenian"/>
                <w:sz w:val="16"/>
                <w:szCs w:val="16"/>
              </w:rPr>
              <w:t xml:space="preserve"> </w:t>
            </w:r>
          </w:p>
        </w:tc>
        <w:tc>
          <w:tcPr>
            <w:tcW w:w="6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E05F5" w:rsidRPr="00501696" w:rsidRDefault="00DE05F5" w:rsidP="00CB4526">
            <w:pPr>
              <w:rPr>
                <w:rFonts w:ascii="Arial Armenian" w:hAnsi="Arial Armenian"/>
                <w:sz w:val="20"/>
                <w:szCs w:val="20"/>
              </w:rPr>
            </w:pPr>
            <w:r w:rsidRPr="00501696">
              <w:rPr>
                <w:rFonts w:ascii="Arial Armenian" w:hAnsi="Arial Armenian"/>
                <w:noProof/>
                <w:sz w:val="20"/>
                <w:szCs w:val="20"/>
                <w:lang w:val="en-US" w:eastAsia="en-US" w:bidi="ar-SA"/>
              </w:rPr>
              <mc:AlternateContent>
                <mc:Choice Requires="wps">
                  <w:drawing>
                    <wp:anchor distT="0" distB="0" distL="114300" distR="114300" simplePos="0" relativeHeight="251908096" behindDoc="0" locked="0" layoutInCell="1" allowOverlap="1" wp14:anchorId="730FC535" wp14:editId="3F0D68FB">
                      <wp:simplePos x="0" y="0"/>
                      <wp:positionH relativeFrom="column">
                        <wp:posOffset>19050</wp:posOffset>
                      </wp:positionH>
                      <wp:positionV relativeFrom="paragraph">
                        <wp:posOffset>0</wp:posOffset>
                      </wp:positionV>
                      <wp:extent cx="76200" cy="76200"/>
                      <wp:effectExtent l="19050" t="0" r="19050" b="0"/>
                      <wp:wrapNone/>
                      <wp:docPr id="155997" name="Text Box 155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E4DC0" id="Text Box 155997" o:spid="_x0000_s1026" type="#_x0000_t202" style="position:absolute;margin-left:1.5pt;margin-top:0;width:6pt;height:6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666"/>
            </w:tblGrid>
            <w:tr w:rsidR="00DE05F5" w:rsidRPr="00501696" w:rsidTr="00CB4526">
              <w:trPr>
                <w:trHeight w:val="462"/>
                <w:tblCellSpacing w:w="0" w:type="dxa"/>
              </w:trPr>
              <w:tc>
                <w:tcPr>
                  <w:tcW w:w="666" w:type="dxa"/>
                  <w:tcBorders>
                    <w:top w:val="nil"/>
                    <w:left w:val="nil"/>
                    <w:bottom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r>
          </w:tbl>
          <w:p w:rsidR="00DE05F5" w:rsidRPr="00501696" w:rsidRDefault="00DE05F5" w:rsidP="00CB4526">
            <w:pPr>
              <w:rPr>
                <w:rFonts w:ascii="Arial Armenian" w:hAnsi="Arial Armenian"/>
                <w:sz w:val="20"/>
                <w:szCs w:val="20"/>
              </w:rPr>
            </w:pPr>
          </w:p>
        </w:tc>
        <w:tc>
          <w:tcPr>
            <w:tcW w:w="104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10.84</w:t>
            </w:r>
          </w:p>
        </w:tc>
        <w:tc>
          <w:tcPr>
            <w:tcW w:w="104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2.65</w:t>
            </w:r>
          </w:p>
        </w:tc>
        <w:tc>
          <w:tcPr>
            <w:tcW w:w="10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28.72</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2</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Armenian" w:hAnsi="Arial Armenian"/>
                <w:sz w:val="16"/>
                <w:szCs w:val="16"/>
              </w:rPr>
            </w:pPr>
            <w:r>
              <w:rPr>
                <w:rFonts w:ascii="Calibri" w:hAnsi="Calibri" w:cs="Calibri"/>
                <w:sz w:val="16"/>
                <w:szCs w:val="16"/>
              </w:rPr>
              <w:t>Высококачественная покраска стен латексом</w:t>
            </w:r>
            <w:r w:rsidRPr="00D76294">
              <w:rPr>
                <w:rFonts w:ascii="Arial Armenian" w:hAnsi="Arial Armenian"/>
                <w:sz w:val="16"/>
                <w:szCs w:val="16"/>
              </w:rPr>
              <w:t xml:space="preserve">   </w:t>
            </w:r>
            <w:r w:rsidRPr="00501696">
              <w:rPr>
                <w:rFonts w:ascii="Arial Armenian" w:hAnsi="Arial Armenian"/>
                <w:sz w:val="16"/>
                <w:szCs w:val="16"/>
              </w:rPr>
              <w:t>h</w:t>
            </w:r>
            <w:r w:rsidRPr="00D76294">
              <w:rPr>
                <w:rFonts w:ascii="Arial Armenian" w:hAnsi="Arial Armenian"/>
                <w:sz w:val="16"/>
                <w:szCs w:val="16"/>
              </w:rPr>
              <w:t>=1,</w:t>
            </w:r>
            <w:r>
              <w:rPr>
                <w:sz w:val="16"/>
                <w:szCs w:val="16"/>
              </w:rPr>
              <w:t>30</w:t>
            </w:r>
            <w:r>
              <w:rPr>
                <w:rFonts w:ascii="Arial" w:hAnsi="Arial" w:cs="Arial"/>
                <w:sz w:val="16"/>
                <w:szCs w:val="16"/>
              </w:rPr>
              <w:t>м</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36.12</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2.32</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83.84</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3</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D76294" w:rsidRDefault="00DE05F5" w:rsidP="00CB4526">
            <w:pPr>
              <w:rPr>
                <w:rFonts w:ascii="Arial Armenian" w:hAnsi="Arial Armenian"/>
                <w:sz w:val="16"/>
                <w:szCs w:val="16"/>
              </w:rPr>
            </w:pPr>
            <w:r>
              <w:rPr>
                <w:rFonts w:ascii="Calibri" w:hAnsi="Calibri" w:cs="Calibri"/>
                <w:sz w:val="16"/>
                <w:szCs w:val="16"/>
              </w:rPr>
              <w:t>Высококачественная покраски стен масленной краской</w:t>
            </w:r>
            <w:r w:rsidRPr="00D76294">
              <w:rPr>
                <w:rFonts w:ascii="Arial Armenian" w:hAnsi="Arial Armenian"/>
                <w:sz w:val="16"/>
                <w:szCs w:val="16"/>
              </w:rPr>
              <w:t xml:space="preserve"> </w:t>
            </w:r>
            <w:r w:rsidRPr="00501696">
              <w:rPr>
                <w:rFonts w:ascii="Arial Armenian" w:hAnsi="Arial Armenian"/>
                <w:sz w:val="16"/>
                <w:szCs w:val="16"/>
              </w:rPr>
              <w:t>h</w:t>
            </w:r>
            <w:r w:rsidRPr="00D76294">
              <w:rPr>
                <w:rFonts w:ascii="Arial Armenian" w:hAnsi="Arial Armenian"/>
                <w:sz w:val="16"/>
                <w:szCs w:val="16"/>
              </w:rPr>
              <w:t>=1,50</w:t>
            </w:r>
            <w:r>
              <w:rPr>
                <w:rFonts w:ascii="Arial" w:hAnsi="Arial" w:cs="Arial"/>
                <w:sz w:val="16"/>
                <w:szCs w:val="16"/>
              </w:rPr>
              <w:t>м</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48.30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1.77</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85.39</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4</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501696" w:rsidRDefault="00DE05F5" w:rsidP="00CB4526">
            <w:pPr>
              <w:rPr>
                <w:rFonts w:ascii="Arial LatArm" w:hAnsi="Arial LatArm"/>
                <w:sz w:val="16"/>
                <w:szCs w:val="16"/>
              </w:rPr>
            </w:pPr>
            <w:r>
              <w:rPr>
                <w:rFonts w:ascii="Calibri" w:hAnsi="Calibri" w:cs="Calibri"/>
                <w:sz w:val="16"/>
                <w:szCs w:val="16"/>
              </w:rPr>
              <w:t>Ремонт шпоклевки потолка</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12.60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2.83</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35.68</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5</w:t>
            </w:r>
          </w:p>
        </w:tc>
        <w:tc>
          <w:tcPr>
            <w:tcW w:w="6029" w:type="dxa"/>
            <w:gridSpan w:val="2"/>
            <w:tcBorders>
              <w:top w:val="single" w:sz="4" w:space="0" w:color="auto"/>
              <w:left w:val="nil"/>
              <w:bottom w:val="nil"/>
              <w:right w:val="single" w:sz="4" w:space="0" w:color="auto"/>
            </w:tcBorders>
            <w:shd w:val="clear" w:color="000000" w:fill="FFFFFF"/>
            <w:vAlign w:val="center"/>
            <w:hideMark/>
          </w:tcPr>
          <w:p w:rsidR="00DE05F5" w:rsidRPr="00501696" w:rsidRDefault="00DE05F5" w:rsidP="00CB4526">
            <w:pPr>
              <w:rPr>
                <w:rFonts w:ascii="Arial Armenian" w:hAnsi="Arial Armenian"/>
                <w:sz w:val="16"/>
                <w:szCs w:val="16"/>
              </w:rPr>
            </w:pPr>
            <w:r>
              <w:rPr>
                <w:rFonts w:ascii="Calibri" w:hAnsi="Calibri" w:cs="Calibri"/>
                <w:sz w:val="16"/>
                <w:szCs w:val="16"/>
              </w:rPr>
              <w:t>Высококачественная покраска потолка латексом</w:t>
            </w:r>
            <w:r w:rsidRPr="00D76294">
              <w:rPr>
                <w:rFonts w:ascii="Arial Armenian" w:hAnsi="Arial Armenian"/>
                <w:sz w:val="16"/>
                <w:szCs w:val="16"/>
              </w:rPr>
              <w:t xml:space="preserve">   </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63.00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2.64</w:t>
            </w:r>
          </w:p>
        </w:tc>
        <w:tc>
          <w:tcPr>
            <w:tcW w:w="1046"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166.12</w:t>
            </w:r>
          </w:p>
        </w:tc>
      </w:tr>
      <w:tr w:rsidR="00DE05F5" w:rsidRPr="00501696" w:rsidTr="00D05AC9">
        <w:trPr>
          <w:gridAfter w:val="1"/>
          <w:wAfter w:w="12" w:type="dxa"/>
          <w:trHeight w:val="462"/>
        </w:trPr>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 </w:t>
            </w:r>
          </w:p>
        </w:tc>
        <w:tc>
          <w:tcPr>
            <w:tcW w:w="6029"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D76294" w:rsidRDefault="00DE05F5" w:rsidP="00CB4526">
            <w:pPr>
              <w:pStyle w:val="HTMLPreformatted"/>
              <w:shd w:val="clear" w:color="auto" w:fill="F8F9FA"/>
              <w:spacing w:line="540" w:lineRule="atLeast"/>
              <w:jc w:val="center"/>
              <w:rPr>
                <w:rFonts w:ascii="Arial" w:hAnsi="Arial" w:cs="Arial"/>
                <w:b/>
                <w:bCs/>
                <w:color w:val="FF0000"/>
                <w:sz w:val="18"/>
                <w:szCs w:val="18"/>
                <w:lang w:val="ru-RU"/>
              </w:rPr>
            </w:pPr>
            <w:r>
              <w:rPr>
                <w:rFonts w:ascii="Arial" w:hAnsi="Arial" w:cs="Arial"/>
                <w:b/>
                <w:bCs/>
                <w:color w:val="FF0000"/>
                <w:sz w:val="18"/>
                <w:szCs w:val="18"/>
                <w:lang w:val="ru-RU"/>
              </w:rPr>
              <w:t>Э</w:t>
            </w:r>
            <w:r w:rsidRPr="00D76294">
              <w:rPr>
                <w:rFonts w:ascii="Arial" w:hAnsi="Arial" w:cs="Arial"/>
                <w:b/>
                <w:bCs/>
                <w:color w:val="FF0000"/>
                <w:sz w:val="18"/>
                <w:szCs w:val="18"/>
              </w:rPr>
              <w:t>лектрическое освещение</w:t>
            </w:r>
          </w:p>
          <w:p w:rsidR="00DE05F5" w:rsidRPr="00D76294" w:rsidRDefault="00DE05F5" w:rsidP="00CB4526">
            <w:pPr>
              <w:jc w:val="center"/>
              <w:rPr>
                <w:rFonts w:ascii="Arial" w:hAnsi="Arial" w:cs="Arial"/>
                <w:b/>
                <w:bCs/>
                <w:color w:val="FF0000"/>
                <w:sz w:val="18"/>
                <w:szCs w:val="18"/>
              </w:rPr>
            </w:pP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noProof/>
                <w:sz w:val="16"/>
                <w:szCs w:val="16"/>
                <w:lang w:val="en-US" w:eastAsia="en-US" w:bidi="ar-SA"/>
              </w:rPr>
              <mc:AlternateContent>
                <mc:Choice Requires="wps">
                  <w:drawing>
                    <wp:anchor distT="0" distB="0" distL="114300" distR="114300" simplePos="0" relativeHeight="251909120" behindDoc="0" locked="0" layoutInCell="1" allowOverlap="1" wp14:anchorId="75442D89" wp14:editId="5393DE80">
                      <wp:simplePos x="0" y="0"/>
                      <wp:positionH relativeFrom="column">
                        <wp:posOffset>0</wp:posOffset>
                      </wp:positionH>
                      <wp:positionV relativeFrom="paragraph">
                        <wp:posOffset>0</wp:posOffset>
                      </wp:positionV>
                      <wp:extent cx="76200" cy="19050"/>
                      <wp:effectExtent l="19050" t="38100" r="19050" b="38100"/>
                      <wp:wrapNone/>
                      <wp:docPr id="156059" name="Text Box 156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567FC" id="Text Box 156059" o:spid="_x0000_s1026" type="#_x0000_t202" style="position:absolute;margin-left:0;margin-top:0;width:6pt;height:1.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8S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pJk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5/8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0144" behindDoc="0" locked="0" layoutInCell="1" allowOverlap="1" wp14:anchorId="6ACBA68B" wp14:editId="21C11EBB">
                      <wp:simplePos x="0" y="0"/>
                      <wp:positionH relativeFrom="column">
                        <wp:posOffset>0</wp:posOffset>
                      </wp:positionH>
                      <wp:positionV relativeFrom="paragraph">
                        <wp:posOffset>0</wp:posOffset>
                      </wp:positionV>
                      <wp:extent cx="76200" cy="19050"/>
                      <wp:effectExtent l="19050" t="38100" r="19050" b="38100"/>
                      <wp:wrapNone/>
                      <wp:docPr id="156060" name="Text Box 156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B8490" id="Text Box 156060" o:spid="_x0000_s1026" type="#_x0000_t202" style="position:absolute;margin-left:0;margin-top:0;width:6pt;height:1.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xKZW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1168" behindDoc="0" locked="0" layoutInCell="1" allowOverlap="1" wp14:anchorId="08C4A5B5" wp14:editId="7B15C5F3">
                      <wp:simplePos x="0" y="0"/>
                      <wp:positionH relativeFrom="column">
                        <wp:posOffset>0</wp:posOffset>
                      </wp:positionH>
                      <wp:positionV relativeFrom="paragraph">
                        <wp:posOffset>0</wp:posOffset>
                      </wp:positionV>
                      <wp:extent cx="76200" cy="19050"/>
                      <wp:effectExtent l="19050" t="38100" r="19050" b="38100"/>
                      <wp:wrapNone/>
                      <wp:docPr id="156061" name="Text Box 156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B7C7F" id="Text Box 156061" o:spid="_x0000_s1026" type="#_x0000_t202" style="position:absolute;margin-left:0;margin-top:0;width:6pt;height:1.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9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ki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jQ9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2192" behindDoc="0" locked="0" layoutInCell="1" allowOverlap="1" wp14:anchorId="0D57FA22" wp14:editId="0323B1C3">
                      <wp:simplePos x="0" y="0"/>
                      <wp:positionH relativeFrom="column">
                        <wp:posOffset>0</wp:posOffset>
                      </wp:positionH>
                      <wp:positionV relativeFrom="paragraph">
                        <wp:posOffset>0</wp:posOffset>
                      </wp:positionV>
                      <wp:extent cx="76200" cy="19050"/>
                      <wp:effectExtent l="19050" t="38100" r="19050" b="38100"/>
                      <wp:wrapNone/>
                      <wp:docPr id="156062" name="Text Box 156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8C82C" id="Text Box 156062" o:spid="_x0000_s1026" type="#_x0000_t202" style="position:absolute;margin-left:0;margin-top:0;width:6pt;height:1.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acf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Ulj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Qgac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3216" behindDoc="0" locked="0" layoutInCell="1" allowOverlap="1" wp14:anchorId="0B673D4A" wp14:editId="12A70340">
                      <wp:simplePos x="0" y="0"/>
                      <wp:positionH relativeFrom="column">
                        <wp:posOffset>0</wp:posOffset>
                      </wp:positionH>
                      <wp:positionV relativeFrom="paragraph">
                        <wp:posOffset>0</wp:posOffset>
                      </wp:positionV>
                      <wp:extent cx="76200" cy="19050"/>
                      <wp:effectExtent l="19050" t="38100" r="19050" b="38100"/>
                      <wp:wrapNone/>
                      <wp:docPr id="156063" name="Text Box 156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5F1AD8" id="Text Box 156063" o:spid="_x0000_s1026" type="#_x0000_t202" style="position:absolute;margin-left:0;margin-top:0;width:6pt;height:1.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ga3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pJr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gVga3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4240" behindDoc="0" locked="0" layoutInCell="1" allowOverlap="1" wp14:anchorId="2C345DAC" wp14:editId="6FFA5940">
                      <wp:simplePos x="0" y="0"/>
                      <wp:positionH relativeFrom="column">
                        <wp:posOffset>0</wp:posOffset>
                      </wp:positionH>
                      <wp:positionV relativeFrom="paragraph">
                        <wp:posOffset>0</wp:posOffset>
                      </wp:positionV>
                      <wp:extent cx="76200" cy="19050"/>
                      <wp:effectExtent l="19050" t="38100" r="19050" b="38100"/>
                      <wp:wrapNone/>
                      <wp:docPr id="156064" name="Text Box 156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B6FD88" id="Text Box 156064" o:spid="_x0000_s1026" type="#_x0000_t202" style="position:absolute;margin-left:0;margin-top:0;width:6pt;height:1.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4Fa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li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f4F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5264" behindDoc="0" locked="0" layoutInCell="1" allowOverlap="1" wp14:anchorId="723ED290" wp14:editId="6F20CC88">
                      <wp:simplePos x="0" y="0"/>
                      <wp:positionH relativeFrom="column">
                        <wp:posOffset>0</wp:posOffset>
                      </wp:positionH>
                      <wp:positionV relativeFrom="paragraph">
                        <wp:posOffset>0</wp:posOffset>
                      </wp:positionV>
                      <wp:extent cx="76200" cy="19050"/>
                      <wp:effectExtent l="19050" t="38100" r="19050" b="38100"/>
                      <wp:wrapNone/>
                      <wp:docPr id="156065" name="Text Box 156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B7DC49" id="Text Box 156065" o:spid="_x0000_s1026" type="#_x0000_t202" style="position:absolute;margin-left:0;margin-top:0;width:6pt;height:1.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Dy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pIm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qCD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6288" behindDoc="0" locked="0" layoutInCell="1" allowOverlap="1" wp14:anchorId="58535EBD" wp14:editId="116650B4">
                      <wp:simplePos x="0" y="0"/>
                      <wp:positionH relativeFrom="column">
                        <wp:posOffset>0</wp:posOffset>
                      </wp:positionH>
                      <wp:positionV relativeFrom="paragraph">
                        <wp:posOffset>0</wp:posOffset>
                      </wp:positionV>
                      <wp:extent cx="76200" cy="19050"/>
                      <wp:effectExtent l="19050" t="38100" r="19050" b="38100"/>
                      <wp:wrapNone/>
                      <wp:docPr id="156066" name="Text Box 156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85FC5" id="Text Box 156066" o:spid="_x0000_s1026" type="#_x0000_t202" style="position:absolute;margin-left:0;margin-top:0;width:6pt;height:1.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7PQ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kS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T17P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7312" behindDoc="0" locked="0" layoutInCell="1" allowOverlap="1" wp14:anchorId="1D32CD47" wp14:editId="40F9E600">
                      <wp:simplePos x="0" y="0"/>
                      <wp:positionH relativeFrom="column">
                        <wp:posOffset>0</wp:posOffset>
                      </wp:positionH>
                      <wp:positionV relativeFrom="paragraph">
                        <wp:posOffset>0</wp:posOffset>
                      </wp:positionV>
                      <wp:extent cx="76200" cy="19050"/>
                      <wp:effectExtent l="19050" t="38100" r="19050" b="38100"/>
                      <wp:wrapNone/>
                      <wp:docPr id="156067" name="Text Box 156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B9C50" id="Text Box 156067" o:spid="_x0000_s1026" type="#_x0000_t202" style="position:absolute;margin-left:0;margin-top:0;width:6pt;height:1.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BJ4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lm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jABJ4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8336" behindDoc="0" locked="0" layoutInCell="1" allowOverlap="1" wp14:anchorId="4DF9533C" wp14:editId="70FAF857">
                      <wp:simplePos x="0" y="0"/>
                      <wp:positionH relativeFrom="column">
                        <wp:posOffset>0</wp:posOffset>
                      </wp:positionH>
                      <wp:positionV relativeFrom="paragraph">
                        <wp:posOffset>0</wp:posOffset>
                      </wp:positionV>
                      <wp:extent cx="76200" cy="19050"/>
                      <wp:effectExtent l="19050" t="38100" r="19050" b="38100"/>
                      <wp:wrapNone/>
                      <wp:docPr id="156068" name="Text Box 156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3E5D5" id="Text Box 156068" o:spid="_x0000_s1026" type="#_x0000_t202" style="position:absolute;margin-left:0;margin-top:0;width:6pt;height: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2g8z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19360" behindDoc="0" locked="0" layoutInCell="1" allowOverlap="1" wp14:anchorId="67160FBF" wp14:editId="54671330">
                      <wp:simplePos x="0" y="0"/>
                      <wp:positionH relativeFrom="column">
                        <wp:posOffset>0</wp:posOffset>
                      </wp:positionH>
                      <wp:positionV relativeFrom="paragraph">
                        <wp:posOffset>0</wp:posOffset>
                      </wp:positionV>
                      <wp:extent cx="76200" cy="19050"/>
                      <wp:effectExtent l="19050" t="38100" r="19050" b="38100"/>
                      <wp:wrapNone/>
                      <wp:docPr id="156069" name="Text Box 156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D9623C" id="Text Box 156069" o:spid="_x0000_s1026" type="#_x0000_t202" style="position:absolute;margin-left:0;margin-top:0;width:6pt;height:1.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G14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lS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GVG14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0384" behindDoc="0" locked="0" layoutInCell="1" allowOverlap="1" wp14:anchorId="1157FB7F" wp14:editId="7757EF8E">
                      <wp:simplePos x="0" y="0"/>
                      <wp:positionH relativeFrom="column">
                        <wp:posOffset>0</wp:posOffset>
                      </wp:positionH>
                      <wp:positionV relativeFrom="paragraph">
                        <wp:posOffset>0</wp:posOffset>
                      </wp:positionV>
                      <wp:extent cx="76200" cy="19050"/>
                      <wp:effectExtent l="19050" t="38100" r="19050" b="38100"/>
                      <wp:wrapNone/>
                      <wp:docPr id="156070" name="Text Box 156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D3B8A" id="Text Box 156070" o:spid="_x0000_s1026" type="#_x0000_t202" style="position:absolute;margin-left:0;margin-top:0;width:6pt;height:1.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KuOS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1408" behindDoc="0" locked="0" layoutInCell="1" allowOverlap="1" wp14:anchorId="038E122D" wp14:editId="7C5BF7EC">
                      <wp:simplePos x="0" y="0"/>
                      <wp:positionH relativeFrom="column">
                        <wp:posOffset>0</wp:posOffset>
                      </wp:positionH>
                      <wp:positionV relativeFrom="paragraph">
                        <wp:posOffset>0</wp:posOffset>
                      </wp:positionV>
                      <wp:extent cx="76200" cy="19050"/>
                      <wp:effectExtent l="19050" t="38100" r="19050" b="38100"/>
                      <wp:wrapNone/>
                      <wp:docPr id="156071" name="Text Box 156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D6A85" id="Text Box 156071" o:spid="_x0000_s1026" type="#_x0000_t202" style="position:absolute;margin-left:0;margin-top:0;width:6pt;height:1.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Ub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ZlF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6b0U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2432" behindDoc="0" locked="0" layoutInCell="1" allowOverlap="1" wp14:anchorId="6F43260C" wp14:editId="7E178A60">
                      <wp:simplePos x="0" y="0"/>
                      <wp:positionH relativeFrom="column">
                        <wp:posOffset>0</wp:posOffset>
                      </wp:positionH>
                      <wp:positionV relativeFrom="paragraph">
                        <wp:posOffset>0</wp:posOffset>
                      </wp:positionV>
                      <wp:extent cx="76200" cy="19050"/>
                      <wp:effectExtent l="19050" t="38100" r="19050" b="38100"/>
                      <wp:wrapNone/>
                      <wp:docPr id="156072" name="Text Box 156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41FAF" id="Text Box 156072" o:spid="_x0000_s1026" type="#_x0000_t202" style="position:absolute;margin-left:0;margin-top:0;width:6pt;height:1.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Y5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ENY5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3456" behindDoc="0" locked="0" layoutInCell="1" allowOverlap="1" wp14:anchorId="682473FE" wp14:editId="5982BF7F">
                      <wp:simplePos x="0" y="0"/>
                      <wp:positionH relativeFrom="column">
                        <wp:posOffset>0</wp:posOffset>
                      </wp:positionH>
                      <wp:positionV relativeFrom="paragraph">
                        <wp:posOffset>0</wp:posOffset>
                      </wp:positionV>
                      <wp:extent cx="76200" cy="19050"/>
                      <wp:effectExtent l="19050" t="38100" r="19050" b="38100"/>
                      <wp:wrapNone/>
                      <wp:docPr id="156073" name="Text Box 156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017C5" id="Text Box 156073" o:spid="_x0000_s1026" type="#_x0000_t202" style="position:absolute;margin-left:0;margin-top:0;width:6pt;height:1.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3eRZg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G8d3k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4480" behindDoc="0" locked="0" layoutInCell="1" allowOverlap="1" wp14:anchorId="07F95E61" wp14:editId="04A670A8">
                      <wp:simplePos x="0" y="0"/>
                      <wp:positionH relativeFrom="column">
                        <wp:posOffset>0</wp:posOffset>
                      </wp:positionH>
                      <wp:positionV relativeFrom="paragraph">
                        <wp:posOffset>0</wp:posOffset>
                      </wp:positionV>
                      <wp:extent cx="76200" cy="19050"/>
                      <wp:effectExtent l="19050" t="38100" r="19050" b="38100"/>
                      <wp:wrapNone/>
                      <wp:docPr id="156074" name="Text Box 156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94A179" id="Text Box 156074" o:spid="_x0000_s1026" type="#_x0000_t202" style="position:absolute;margin-left:0;margin-top:0;width:6pt;height:1.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vB8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ZnF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J7vB8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5504" behindDoc="0" locked="0" layoutInCell="1" allowOverlap="1" wp14:anchorId="003C801A" wp14:editId="2C0B1939">
                      <wp:simplePos x="0" y="0"/>
                      <wp:positionH relativeFrom="column">
                        <wp:posOffset>0</wp:posOffset>
                      </wp:positionH>
                      <wp:positionV relativeFrom="paragraph">
                        <wp:posOffset>0</wp:posOffset>
                      </wp:positionV>
                      <wp:extent cx="76200" cy="19050"/>
                      <wp:effectExtent l="19050" t="38100" r="19050" b="38100"/>
                      <wp:wrapNone/>
                      <wp:docPr id="156075" name="Text Box 156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50519" id="Text Box 156075" o:spid="_x0000_s1026" type="#_x0000_t202" style="position:absolute;margin-left:0;margin-top:0;width:6pt;height:1.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VHU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5OVH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6528" behindDoc="0" locked="0" layoutInCell="1" allowOverlap="1" wp14:anchorId="40D366E4" wp14:editId="091F1020">
                      <wp:simplePos x="0" y="0"/>
                      <wp:positionH relativeFrom="column">
                        <wp:posOffset>0</wp:posOffset>
                      </wp:positionH>
                      <wp:positionV relativeFrom="paragraph">
                        <wp:posOffset>0</wp:posOffset>
                      </wp:positionV>
                      <wp:extent cx="76200" cy="19050"/>
                      <wp:effectExtent l="19050" t="38100" r="19050" b="38100"/>
                      <wp:wrapNone/>
                      <wp:docPr id="156076" name="Text Box 156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BEDE1" id="Text Box 156076" o:spid="_x0000_s1026" type="#_x0000_t202" style="position:absolute;margin-left:0;margin-top:0;width:6pt;height:1.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L2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Zkl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RsL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7552" behindDoc="0" locked="0" layoutInCell="1" allowOverlap="1" wp14:anchorId="07BA4032" wp14:editId="0F3D63DB">
                      <wp:simplePos x="0" y="0"/>
                      <wp:positionH relativeFrom="column">
                        <wp:posOffset>0</wp:posOffset>
                      </wp:positionH>
                      <wp:positionV relativeFrom="paragraph">
                        <wp:posOffset>0</wp:posOffset>
                      </wp:positionV>
                      <wp:extent cx="76200" cy="19050"/>
                      <wp:effectExtent l="19050" t="38100" r="19050" b="38100"/>
                      <wp:wrapNone/>
                      <wp:docPr id="156077" name="Text Box 156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1672B" id="Text Box 156077" o:spid="_x0000_s1026" type="#_x0000_t202" style="position:absolute;margin-left:0;margin-top:0;width:6pt;height:1.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Ne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YkWN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8576" behindDoc="0" locked="0" layoutInCell="1" allowOverlap="1" wp14:anchorId="412C8A0C" wp14:editId="64B8BEC1">
                      <wp:simplePos x="0" y="0"/>
                      <wp:positionH relativeFrom="column">
                        <wp:posOffset>0</wp:posOffset>
                      </wp:positionH>
                      <wp:positionV relativeFrom="paragraph">
                        <wp:posOffset>0</wp:posOffset>
                      </wp:positionV>
                      <wp:extent cx="76200" cy="19050"/>
                      <wp:effectExtent l="19050" t="38100" r="19050" b="38100"/>
                      <wp:wrapNone/>
                      <wp:docPr id="156078" name="Text Box 1560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CE9A43" id="Text Box 156078" o:spid="_x0000_s1026" type="#_x0000_t202" style="position:absolute;margin-left:0;margin-top:0;width:6pt;height:1.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Er3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29600" behindDoc="0" locked="0" layoutInCell="1" allowOverlap="1" wp14:anchorId="1E7AEE7F" wp14:editId="6D1C45B1">
                      <wp:simplePos x="0" y="0"/>
                      <wp:positionH relativeFrom="column">
                        <wp:posOffset>0</wp:posOffset>
                      </wp:positionH>
                      <wp:positionV relativeFrom="paragraph">
                        <wp:posOffset>0</wp:posOffset>
                      </wp:positionV>
                      <wp:extent cx="76200" cy="19050"/>
                      <wp:effectExtent l="19050" t="38100" r="19050" b="38100"/>
                      <wp:wrapNone/>
                      <wp:docPr id="156079" name="Text Box 156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8CDCC" id="Text Box 156079" o:spid="_x0000_s1026" type="#_x0000_t202" style="position:absolute;margin-left:0;margin-top:0;width:6pt;height:1.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Rxe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Zml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9xRx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0624" behindDoc="0" locked="0" layoutInCell="1" allowOverlap="1" wp14:anchorId="70AA830C" wp14:editId="587244FD">
                      <wp:simplePos x="0" y="0"/>
                      <wp:positionH relativeFrom="column">
                        <wp:posOffset>0</wp:posOffset>
                      </wp:positionH>
                      <wp:positionV relativeFrom="paragraph">
                        <wp:posOffset>0</wp:posOffset>
                      </wp:positionV>
                      <wp:extent cx="76200" cy="19050"/>
                      <wp:effectExtent l="19050" t="38100" r="19050" b="38100"/>
                      <wp:wrapNone/>
                      <wp:docPr id="156080" name="Text Box 156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6025E5" id="Text Box 156080" o:spid="_x0000_s1026" type="#_x0000_t202" style="position:absolute;margin-left:0;margin-top:0;width:6pt;height:1.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yw02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1648" behindDoc="0" locked="0" layoutInCell="1" allowOverlap="1" wp14:anchorId="32CD91D3" wp14:editId="1360256B">
                      <wp:simplePos x="0" y="0"/>
                      <wp:positionH relativeFrom="column">
                        <wp:posOffset>0</wp:posOffset>
                      </wp:positionH>
                      <wp:positionV relativeFrom="paragraph">
                        <wp:posOffset>0</wp:posOffset>
                      </wp:positionV>
                      <wp:extent cx="76200" cy="19050"/>
                      <wp:effectExtent l="19050" t="38100" r="19050" b="38100"/>
                      <wp:wrapNone/>
                      <wp:docPr id="156081" name="Text Box 1560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6685A4" id="Text Box 156081" o:spid="_x0000_s1026" type="#_x0000_t202" style="position:absolute;margin-left:0;margin-top:0;width:6pt;height:1.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CFOw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2672" behindDoc="0" locked="0" layoutInCell="1" allowOverlap="1" wp14:anchorId="6A884493" wp14:editId="08BB98EB">
                      <wp:simplePos x="0" y="0"/>
                      <wp:positionH relativeFrom="column">
                        <wp:posOffset>0</wp:posOffset>
                      </wp:positionH>
                      <wp:positionV relativeFrom="paragraph">
                        <wp:posOffset>0</wp:posOffset>
                      </wp:positionV>
                      <wp:extent cx="76200" cy="19050"/>
                      <wp:effectExtent l="19050" t="38100" r="19050" b="38100"/>
                      <wp:wrapNone/>
                      <wp:docPr id="156082" name="Text Box 156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920C5" id="Text Box 156082" o:spid="_x0000_s1026" type="#_x0000_t202" style="position:absolute;margin-left:0;margin-top:0;width:6pt;height:1.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Ta38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3696" behindDoc="0" locked="0" layoutInCell="1" allowOverlap="1" wp14:anchorId="1FE616DC" wp14:editId="5907C532">
                      <wp:simplePos x="0" y="0"/>
                      <wp:positionH relativeFrom="column">
                        <wp:posOffset>0</wp:posOffset>
                      </wp:positionH>
                      <wp:positionV relativeFrom="paragraph">
                        <wp:posOffset>0</wp:posOffset>
                      </wp:positionV>
                      <wp:extent cx="76200" cy="19050"/>
                      <wp:effectExtent l="19050" t="38100" r="19050" b="38100"/>
                      <wp:wrapNone/>
                      <wp:docPr id="156083" name="Text Box 1560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565941" id="Text Box 156083" o:spid="_x0000_s1026" type="#_x0000_t202" style="position:absolute;margin-left:0;margin-top:0;width:6pt;height:1.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jvN6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4720" behindDoc="0" locked="0" layoutInCell="1" allowOverlap="1" wp14:anchorId="1A24EFC0" wp14:editId="160E5166">
                      <wp:simplePos x="0" y="0"/>
                      <wp:positionH relativeFrom="column">
                        <wp:posOffset>0</wp:posOffset>
                      </wp:positionH>
                      <wp:positionV relativeFrom="paragraph">
                        <wp:posOffset>0</wp:posOffset>
                      </wp:positionV>
                      <wp:extent cx="76200" cy="19050"/>
                      <wp:effectExtent l="19050" t="38100" r="19050" b="38100"/>
                      <wp:wrapNone/>
                      <wp:docPr id="156084" name="Text Box 156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DEE94" id="Text Box 156084" o:spid="_x0000_s1026" type="#_x0000_t202" style="position:absolute;margin-left:0;margin-top:0;width:6pt;height:1.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xlVl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5744" behindDoc="0" locked="0" layoutInCell="1" allowOverlap="1" wp14:anchorId="3E5575D2" wp14:editId="6F95C2DE">
                      <wp:simplePos x="0" y="0"/>
                      <wp:positionH relativeFrom="column">
                        <wp:posOffset>0</wp:posOffset>
                      </wp:positionH>
                      <wp:positionV relativeFrom="paragraph">
                        <wp:posOffset>0</wp:posOffset>
                      </wp:positionV>
                      <wp:extent cx="76200" cy="19050"/>
                      <wp:effectExtent l="19050" t="38100" r="19050" b="38100"/>
                      <wp:wrapNone/>
                      <wp:docPr id="156085" name="Text Box 1560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A70640" id="Text Box 156085" o:spid="_x0000_s1026" type="#_x0000_t202" style="position:absolute;margin-left:0;margin-top:0;width:6pt;height:1.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BQvj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6768" behindDoc="0" locked="0" layoutInCell="1" allowOverlap="1" wp14:anchorId="5F61A6B9" wp14:editId="4045EC96">
                      <wp:simplePos x="0" y="0"/>
                      <wp:positionH relativeFrom="column">
                        <wp:posOffset>0</wp:posOffset>
                      </wp:positionH>
                      <wp:positionV relativeFrom="paragraph">
                        <wp:posOffset>0</wp:posOffset>
                      </wp:positionV>
                      <wp:extent cx="76200" cy="19050"/>
                      <wp:effectExtent l="19050" t="38100" r="19050" b="38100"/>
                      <wp:wrapNone/>
                      <wp:docPr id="156086" name="Text Box 156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953BD" id="Text Box 156086" o:spid="_x0000_s1026" type="#_x0000_t202" style="position:absolute;margin-left:0;margin-top:0;width:6pt;height:1.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QPWv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7792" behindDoc="0" locked="0" layoutInCell="1" allowOverlap="1" wp14:anchorId="5592071D" wp14:editId="5E27CE75">
                      <wp:simplePos x="0" y="0"/>
                      <wp:positionH relativeFrom="column">
                        <wp:posOffset>0</wp:posOffset>
                      </wp:positionH>
                      <wp:positionV relativeFrom="paragraph">
                        <wp:posOffset>0</wp:posOffset>
                      </wp:positionV>
                      <wp:extent cx="76200" cy="19050"/>
                      <wp:effectExtent l="19050" t="38100" r="19050" b="38100"/>
                      <wp:wrapNone/>
                      <wp:docPr id="156087" name="Text Box 1560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B0D44" id="Text Box 156087" o:spid="_x0000_s1026" type="#_x0000_t202" style="position:absolute;margin-left:0;margin-top:0;width:6pt;height:1.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g6sp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8816" behindDoc="0" locked="0" layoutInCell="1" allowOverlap="1" wp14:anchorId="38284010" wp14:editId="7B2E6C51">
                      <wp:simplePos x="0" y="0"/>
                      <wp:positionH relativeFrom="column">
                        <wp:posOffset>0</wp:posOffset>
                      </wp:positionH>
                      <wp:positionV relativeFrom="paragraph">
                        <wp:posOffset>0</wp:posOffset>
                      </wp:positionV>
                      <wp:extent cx="76200" cy="19050"/>
                      <wp:effectExtent l="19050" t="38100" r="19050" b="38100"/>
                      <wp:wrapNone/>
                      <wp:docPr id="156088" name="Text Box 1560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7BBD8" id="Text Box 156088" o:spid="_x0000_s1026" type="#_x0000_t202" style="position:absolute;margin-left:0;margin-top:0;width:6pt;height: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1aRT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39840" behindDoc="0" locked="0" layoutInCell="1" allowOverlap="1" wp14:anchorId="3EFE5CB5" wp14:editId="3F375A34">
                      <wp:simplePos x="0" y="0"/>
                      <wp:positionH relativeFrom="column">
                        <wp:posOffset>0</wp:posOffset>
                      </wp:positionH>
                      <wp:positionV relativeFrom="paragraph">
                        <wp:posOffset>0</wp:posOffset>
                      </wp:positionV>
                      <wp:extent cx="76200" cy="19050"/>
                      <wp:effectExtent l="19050" t="38100" r="19050" b="38100"/>
                      <wp:wrapNone/>
                      <wp:docPr id="156089" name="Text Box 156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9AA9C4" id="Text Box 156089" o:spid="_x0000_s1026" type="#_x0000_t202" style="position:absolute;margin-left:0;margin-top:0;width:6pt;height:1.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&#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FvrV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0864" behindDoc="0" locked="0" layoutInCell="1" allowOverlap="1" wp14:anchorId="498C5D8C" wp14:editId="28EDA9D7">
                      <wp:simplePos x="0" y="0"/>
                      <wp:positionH relativeFrom="column">
                        <wp:posOffset>0</wp:posOffset>
                      </wp:positionH>
                      <wp:positionV relativeFrom="paragraph">
                        <wp:posOffset>0</wp:posOffset>
                      </wp:positionV>
                      <wp:extent cx="76200" cy="19050"/>
                      <wp:effectExtent l="19050" t="38100" r="19050" b="38100"/>
                      <wp:wrapNone/>
                      <wp:docPr id="156090" name="Text Box 15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A3837" id="Text Box 156090" o:spid="_x0000_s1026" type="#_x0000_t202" style="position:absolute;margin-left:0;margin-top:0;width:6pt;height:1.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JUjy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1888" behindDoc="0" locked="0" layoutInCell="1" allowOverlap="1" wp14:anchorId="409958C0" wp14:editId="55EE87B4">
                      <wp:simplePos x="0" y="0"/>
                      <wp:positionH relativeFrom="column">
                        <wp:posOffset>0</wp:posOffset>
                      </wp:positionH>
                      <wp:positionV relativeFrom="paragraph">
                        <wp:posOffset>0</wp:posOffset>
                      </wp:positionV>
                      <wp:extent cx="76200" cy="19050"/>
                      <wp:effectExtent l="19050" t="38100" r="19050" b="38100"/>
                      <wp:wrapNone/>
                      <wp:docPr id="156091" name="Text Box 1560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E27E3" id="Text Box 156091" o:spid="_x0000_s1026" type="#_x0000_t202" style="position:absolute;margin-left:0;margin-top:0;width:6pt;height:1.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Z0m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kj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5hZ0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2912" behindDoc="0" locked="0" layoutInCell="1" allowOverlap="1" wp14:anchorId="3AD8E8F2" wp14:editId="2E6D5C9D">
                      <wp:simplePos x="0" y="0"/>
                      <wp:positionH relativeFrom="column">
                        <wp:posOffset>0</wp:posOffset>
                      </wp:positionH>
                      <wp:positionV relativeFrom="paragraph">
                        <wp:posOffset>0</wp:posOffset>
                      </wp:positionV>
                      <wp:extent cx="76200" cy="19050"/>
                      <wp:effectExtent l="19050" t="38100" r="19050" b="38100"/>
                      <wp:wrapNone/>
                      <wp:docPr id="156092" name="Text Box 1560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979C50" id="Text Box 156092" o:spid="_x0000_s1026" type="#_x0000_t202" style="position:absolute;margin-left:0;margin-top:0;width:6pt;height:1.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4E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Kcli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o+g4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3936" behindDoc="0" locked="0" layoutInCell="1" allowOverlap="1" wp14:anchorId="3486BE90" wp14:editId="304977C0">
                      <wp:simplePos x="0" y="0"/>
                      <wp:positionH relativeFrom="column">
                        <wp:posOffset>0</wp:posOffset>
                      </wp:positionH>
                      <wp:positionV relativeFrom="paragraph">
                        <wp:posOffset>0</wp:posOffset>
                      </wp:positionV>
                      <wp:extent cx="76200" cy="19050"/>
                      <wp:effectExtent l="19050" t="38100" r="19050" b="38100"/>
                      <wp:wrapNone/>
                      <wp:docPr id="156093" name="Text Box 156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CC8F5" id="Text Box 156093" o:spid="_x0000_s1026" type="#_x0000_t202" style="position:absolute;margin-left:0;margin-top:0;width:6pt;height:1.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a+s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QtJr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YLa+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4960" behindDoc="0" locked="0" layoutInCell="1" allowOverlap="1" wp14:anchorId="0D83C7A3" wp14:editId="138E6540">
                      <wp:simplePos x="0" y="0"/>
                      <wp:positionH relativeFrom="column">
                        <wp:posOffset>0</wp:posOffset>
                      </wp:positionH>
                      <wp:positionV relativeFrom="paragraph">
                        <wp:posOffset>0</wp:posOffset>
                      </wp:positionV>
                      <wp:extent cx="76200" cy="19050"/>
                      <wp:effectExtent l="19050" t="38100" r="19050" b="38100"/>
                      <wp:wrapNone/>
                      <wp:docPr id="156094" name="Text Box 156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5B782B" id="Text Box 156094" o:spid="_x0000_s1026" type="#_x0000_t202" style="position:absolute;margin-left:0;margin-top:0;width:6pt;height:1.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ChB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lj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KBCh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5984" behindDoc="0" locked="0" layoutInCell="1" allowOverlap="1" wp14:anchorId="58CF0218" wp14:editId="18903541">
                      <wp:simplePos x="0" y="0"/>
                      <wp:positionH relativeFrom="column">
                        <wp:posOffset>0</wp:posOffset>
                      </wp:positionH>
                      <wp:positionV relativeFrom="paragraph">
                        <wp:posOffset>0</wp:posOffset>
                      </wp:positionV>
                      <wp:extent cx="76200" cy="19050"/>
                      <wp:effectExtent l="19050" t="38100" r="19050" b="38100"/>
                      <wp:wrapNone/>
                      <wp:docPr id="156095" name="Text Box 156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C0BD0" id="Text Box 156095" o:spid="_x0000_s1026" type="#_x0000_t202" style="position:absolute;margin-left:0;margin-top:0;width:6pt;height:1.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4np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UpIl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604n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7008" behindDoc="0" locked="0" layoutInCell="1" allowOverlap="1" wp14:anchorId="6F57AC9E" wp14:editId="11861779">
                      <wp:simplePos x="0" y="0"/>
                      <wp:positionH relativeFrom="column">
                        <wp:posOffset>0</wp:posOffset>
                      </wp:positionH>
                      <wp:positionV relativeFrom="paragraph">
                        <wp:posOffset>0</wp:posOffset>
                      </wp:positionV>
                      <wp:extent cx="76200" cy="19050"/>
                      <wp:effectExtent l="19050" t="38100" r="19050" b="38100"/>
                      <wp:wrapNone/>
                      <wp:docPr id="156096" name="Text Box 156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9099F1" id="Text Box 156096" o:spid="_x0000_s1026" type="#_x0000_t202" style="position:absolute;margin-left:0;margin-top:0;width:6pt;height:1.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rL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kT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rBr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8032" behindDoc="0" locked="0" layoutInCell="1" allowOverlap="1" wp14:anchorId="603F29FD" wp14:editId="723AAF1E">
                      <wp:simplePos x="0" y="0"/>
                      <wp:positionH relativeFrom="column">
                        <wp:posOffset>0</wp:posOffset>
                      </wp:positionH>
                      <wp:positionV relativeFrom="paragraph">
                        <wp:posOffset>0</wp:posOffset>
                      </wp:positionV>
                      <wp:extent cx="76200" cy="19050"/>
                      <wp:effectExtent l="19050" t="38100" r="19050" b="38100"/>
                      <wp:wrapNone/>
                      <wp:docPr id="156097" name="Text Box 1560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93821" id="Text Box 156097" o:spid="_x0000_s1026" type="#_x0000_t202" style="position:absolute;margin-left:0;margin-top:0;width:6pt;height:1.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7tj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ln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be7t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49056" behindDoc="0" locked="0" layoutInCell="1" allowOverlap="1" wp14:anchorId="505CF46E" wp14:editId="1919F468">
                      <wp:simplePos x="0" y="0"/>
                      <wp:positionH relativeFrom="column">
                        <wp:posOffset>0</wp:posOffset>
                      </wp:positionH>
                      <wp:positionV relativeFrom="paragraph">
                        <wp:posOffset>0</wp:posOffset>
                      </wp:positionV>
                      <wp:extent cx="76200" cy="19050"/>
                      <wp:effectExtent l="19050" t="38100" r="19050" b="38100"/>
                      <wp:wrapNone/>
                      <wp:docPr id="156098" name="Text Box 156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36BFE" id="Text Box 156098" o:spid="_x0000_s1026" type="#_x0000_t202" style="position:absolute;margin-left:0;margin-top:0;width:6pt;height:1.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O+GX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0080" behindDoc="0" locked="0" layoutInCell="1" allowOverlap="1" wp14:anchorId="13C20875" wp14:editId="15CB3FB5">
                      <wp:simplePos x="0" y="0"/>
                      <wp:positionH relativeFrom="column">
                        <wp:posOffset>0</wp:posOffset>
                      </wp:positionH>
                      <wp:positionV relativeFrom="paragraph">
                        <wp:posOffset>0</wp:posOffset>
                      </wp:positionV>
                      <wp:extent cx="76200" cy="19050"/>
                      <wp:effectExtent l="19050" t="38100" r="19050" b="38100"/>
                      <wp:wrapNone/>
                      <wp:docPr id="156099" name="Text Box 156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0DE6A8" id="Text Box 156099" o:spid="_x0000_s1026" type="#_x0000_t202" style="position:absolute;margin-left:0;margin-top:0;width:6pt;height:1.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Rj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CUlT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L8R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1104" behindDoc="0" locked="0" layoutInCell="1" allowOverlap="1" wp14:anchorId="3157B602" wp14:editId="0CEE277F">
                      <wp:simplePos x="0" y="0"/>
                      <wp:positionH relativeFrom="column">
                        <wp:posOffset>0</wp:posOffset>
                      </wp:positionH>
                      <wp:positionV relativeFrom="paragraph">
                        <wp:posOffset>0</wp:posOffset>
                      </wp:positionV>
                      <wp:extent cx="76200" cy="19050"/>
                      <wp:effectExtent l="19050" t="38100" r="19050" b="38100"/>
                      <wp:wrapNone/>
                      <wp:docPr id="156100" name="Text Box 156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802DB6" id="Text Box 156100" o:spid="_x0000_s1026" type="#_x0000_t202" style="position:absolute;margin-left:0;margin-top:0;width:6pt;height:1.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Ol0G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2128" behindDoc="0" locked="0" layoutInCell="1" allowOverlap="1" wp14:anchorId="276DF287" wp14:editId="3FFDF225">
                      <wp:simplePos x="0" y="0"/>
                      <wp:positionH relativeFrom="column">
                        <wp:posOffset>0</wp:posOffset>
                      </wp:positionH>
                      <wp:positionV relativeFrom="paragraph">
                        <wp:posOffset>0</wp:posOffset>
                      </wp:positionV>
                      <wp:extent cx="76200" cy="19050"/>
                      <wp:effectExtent l="19050" t="38100" r="19050" b="38100"/>
                      <wp:wrapNone/>
                      <wp:docPr id="156101" name="Text Box 156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94489" id="Text Box 156101" o:spid="_x0000_s1026" type="#_x0000_t202" style="position:absolute;margin-left:0;margin-top:0;width:6pt;height:1.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v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Qi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QOA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3152" behindDoc="0" locked="0" layoutInCell="1" allowOverlap="1" wp14:anchorId="0C3F4BC3" wp14:editId="734A34E7">
                      <wp:simplePos x="0" y="0"/>
                      <wp:positionH relativeFrom="column">
                        <wp:posOffset>0</wp:posOffset>
                      </wp:positionH>
                      <wp:positionV relativeFrom="paragraph">
                        <wp:posOffset>0</wp:posOffset>
                      </wp:positionV>
                      <wp:extent cx="76200" cy="19050"/>
                      <wp:effectExtent l="19050" t="38100" r="19050" b="38100"/>
                      <wp:wrapNone/>
                      <wp:docPr id="156102" name="Text Box 156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48BBA" id="Text Box 156102" o:spid="_x0000_s1026" type="#_x0000_t202" style="position:absolute;margin-left:0;margin-top:0;width:6pt;height:1.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3MN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aURi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P3M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4176" behindDoc="0" locked="0" layoutInCell="1" allowOverlap="1" wp14:anchorId="00DC838C" wp14:editId="26AF4EA1">
                      <wp:simplePos x="0" y="0"/>
                      <wp:positionH relativeFrom="column">
                        <wp:posOffset>0</wp:posOffset>
                      </wp:positionH>
                      <wp:positionV relativeFrom="paragraph">
                        <wp:posOffset>0</wp:posOffset>
                      </wp:positionV>
                      <wp:extent cx="76200" cy="19050"/>
                      <wp:effectExtent l="19050" t="38100" r="19050" b="38100"/>
                      <wp:wrapNone/>
                      <wp:docPr id="156103" name="Text Box 156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6E41B" id="Text Box 156103" o:spid="_x0000_s1026" type="#_x0000_t202" style="position:absolute;margin-left:0;margin-top:0;width:6pt;height:1.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NKl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EpFr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6NK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5200" behindDoc="0" locked="0" layoutInCell="1" allowOverlap="1" wp14:anchorId="2E6835E1" wp14:editId="6EE7D157">
                      <wp:simplePos x="0" y="0"/>
                      <wp:positionH relativeFrom="column">
                        <wp:posOffset>0</wp:posOffset>
                      </wp:positionH>
                      <wp:positionV relativeFrom="paragraph">
                        <wp:posOffset>0</wp:posOffset>
                      </wp:positionV>
                      <wp:extent cx="76200" cy="19050"/>
                      <wp:effectExtent l="19050" t="38100" r="19050" b="38100"/>
                      <wp:wrapNone/>
                      <wp:docPr id="156104" name="Text Box 156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B5F51" id="Text Box 156104" o:spid="_x0000_s1026" type="#_x0000_t202" style="position:absolute;margin-left:0;margin-top:0;width:6pt;height:1.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VI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Ri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wVV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6224" behindDoc="0" locked="0" layoutInCell="1" allowOverlap="1" wp14:anchorId="4E56DB92" wp14:editId="753253EA">
                      <wp:simplePos x="0" y="0"/>
                      <wp:positionH relativeFrom="column">
                        <wp:posOffset>0</wp:posOffset>
                      </wp:positionH>
                      <wp:positionV relativeFrom="paragraph">
                        <wp:posOffset>0</wp:posOffset>
                      </wp:positionV>
                      <wp:extent cx="76200" cy="19050"/>
                      <wp:effectExtent l="19050" t="38100" r="19050" b="38100"/>
                      <wp:wrapNone/>
                      <wp:docPr id="156105" name="Text Box 156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7468E4" id="Text Box 156105" o:spid="_x0000_s1026" type="#_x0000_t202" style="position:absolute;margin-left:0;margin-top:0;width:6pt;height:1.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vTg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0ogk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9FvT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7248" behindDoc="0" locked="0" layoutInCell="1" allowOverlap="1" wp14:anchorId="26CA3D15" wp14:editId="379618E2">
                      <wp:simplePos x="0" y="0"/>
                      <wp:positionH relativeFrom="column">
                        <wp:posOffset>0</wp:posOffset>
                      </wp:positionH>
                      <wp:positionV relativeFrom="paragraph">
                        <wp:posOffset>0</wp:posOffset>
                      </wp:positionV>
                      <wp:extent cx="76200" cy="19050"/>
                      <wp:effectExtent l="19050" t="38100" r="19050" b="38100"/>
                      <wp:wrapNone/>
                      <wp:docPr id="156106" name="Text Box 156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25213B" id="Text Box 156106" o:spid="_x0000_s1026" type="#_x0000_t202" style="position:absolute;margin-left:0;margin-top:0;width:6pt;height:1.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WfC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QS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saWf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8272" behindDoc="0" locked="0" layoutInCell="1" allowOverlap="1" wp14:anchorId="1445702B" wp14:editId="46ECE1D6">
                      <wp:simplePos x="0" y="0"/>
                      <wp:positionH relativeFrom="column">
                        <wp:posOffset>0</wp:posOffset>
                      </wp:positionH>
                      <wp:positionV relativeFrom="paragraph">
                        <wp:posOffset>0</wp:posOffset>
                      </wp:positionV>
                      <wp:extent cx="76200" cy="19050"/>
                      <wp:effectExtent l="19050" t="38100" r="19050" b="38100"/>
                      <wp:wrapNone/>
                      <wp:docPr id="156107" name="Text Box 156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EACF49" id="Text Box 156107" o:spid="_x0000_s1026" type="#_x0000_t202" style="position:absolute;margin-left:0;margin-top:0;width:6pt;height:1.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sZq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Rm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vsZ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59296" behindDoc="0" locked="0" layoutInCell="1" allowOverlap="1" wp14:anchorId="08A09BC6" wp14:editId="1484A3EB">
                      <wp:simplePos x="0" y="0"/>
                      <wp:positionH relativeFrom="column">
                        <wp:posOffset>0</wp:posOffset>
                      </wp:positionH>
                      <wp:positionV relativeFrom="paragraph">
                        <wp:posOffset>0</wp:posOffset>
                      </wp:positionV>
                      <wp:extent cx="76200" cy="19050"/>
                      <wp:effectExtent l="19050" t="38100" r="19050" b="38100"/>
                      <wp:wrapNone/>
                      <wp:docPr id="156108" name="Text Box 156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12E79" id="Text Box 156108" o:spid="_x0000_s1026" type="#_x0000_t202" style="position:absolute;margin-left:0;margin-top:0;width:6pt;height:1.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JPRj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0320" behindDoc="0" locked="0" layoutInCell="1" allowOverlap="1" wp14:anchorId="3F912F8F" wp14:editId="3FDA5BD6">
                      <wp:simplePos x="0" y="0"/>
                      <wp:positionH relativeFrom="column">
                        <wp:posOffset>0</wp:posOffset>
                      </wp:positionH>
                      <wp:positionV relativeFrom="paragraph">
                        <wp:posOffset>0</wp:posOffset>
                      </wp:positionV>
                      <wp:extent cx="76200" cy="19050"/>
                      <wp:effectExtent l="19050" t="38100" r="19050" b="38100"/>
                      <wp:wrapNone/>
                      <wp:docPr id="156109" name="Text Box 156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D7428" id="Text Box 156109" o:spid="_x0000_s1026" type="#_x0000_t202" style="position:absolute;margin-left:0;margin-top:0;width:6pt;height:1.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rlq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RS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56rl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1344" behindDoc="0" locked="0" layoutInCell="1" allowOverlap="1" wp14:anchorId="3702073F" wp14:editId="63DCC1F1">
                      <wp:simplePos x="0" y="0"/>
                      <wp:positionH relativeFrom="column">
                        <wp:posOffset>0</wp:posOffset>
                      </wp:positionH>
                      <wp:positionV relativeFrom="paragraph">
                        <wp:posOffset>0</wp:posOffset>
                      </wp:positionV>
                      <wp:extent cx="76200" cy="19050"/>
                      <wp:effectExtent l="19050" t="38100" r="19050" b="38100"/>
                      <wp:wrapNone/>
                      <wp:docPr id="156110" name="Text Box 156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31E70E" id="Text Box 156110" o:spid="_x0000_s1026" type="#_x0000_t202" style="position:absolute;margin-left:0;margin-top:0;width:6pt;height:1.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jCh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hiCRIC3M6ZXtDVrKPTpug059p1M4/tJBgtlDDHJcz7p7kuUPjYRc1URs2aNSsq8ZocAztAr7V6kD&#10;jrYgm/6LpFCLvBnpgPaVaq2IIAsCdCBzOM/I8ilhcxrD2DEqIRImwcRN0CfpKbVT2nxmskX2JcMK&#10;DOCgye5JG0uFpKcjtpKQBW8aZ4JG3GzAwWEHCkOqjVkKbqY/kyBZz9azyIvG8d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NQYwo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2368" behindDoc="0" locked="0" layoutInCell="1" allowOverlap="1" wp14:anchorId="27093463" wp14:editId="272B7AC8">
                      <wp:simplePos x="0" y="0"/>
                      <wp:positionH relativeFrom="column">
                        <wp:posOffset>0</wp:posOffset>
                      </wp:positionH>
                      <wp:positionV relativeFrom="paragraph">
                        <wp:posOffset>0</wp:posOffset>
                      </wp:positionV>
                      <wp:extent cx="76200" cy="19050"/>
                      <wp:effectExtent l="19050" t="38100" r="19050" b="38100"/>
                      <wp:wrapNone/>
                      <wp:docPr id="156111" name="Text Box 156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EBDC22" id="Text Box 156111" o:spid="_x0000_s1026" type="#_x0000_t202" style="position:absolute;margin-left:0;margin-top:0;width:6pt;height:1.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0ZE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3392" behindDoc="0" locked="0" layoutInCell="1" allowOverlap="1" wp14:anchorId="4A1202B4" wp14:editId="2FFE8823">
                      <wp:simplePos x="0" y="0"/>
                      <wp:positionH relativeFrom="column">
                        <wp:posOffset>0</wp:posOffset>
                      </wp:positionH>
                      <wp:positionV relativeFrom="paragraph">
                        <wp:posOffset>0</wp:posOffset>
                      </wp:positionV>
                      <wp:extent cx="76200" cy="19050"/>
                      <wp:effectExtent l="19050" t="38100" r="19050" b="38100"/>
                      <wp:wrapNone/>
                      <wp:docPr id="156112" name="Text Box 156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46961" id="Text Box 156112" o:spid="_x0000_s1026" type="#_x0000_t202" style="position:absolute;margin-left:0;margin-top:0;width:6pt;height:1.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gIr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EY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UrgI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4416" behindDoc="0" locked="0" layoutInCell="1" allowOverlap="1" wp14:anchorId="52B96AE6" wp14:editId="2E46DEA2">
                      <wp:simplePos x="0" y="0"/>
                      <wp:positionH relativeFrom="column">
                        <wp:posOffset>0</wp:posOffset>
                      </wp:positionH>
                      <wp:positionV relativeFrom="paragraph">
                        <wp:posOffset>0</wp:posOffset>
                      </wp:positionV>
                      <wp:extent cx="76200" cy="19050"/>
                      <wp:effectExtent l="19050" t="38100" r="19050" b="38100"/>
                      <wp:wrapNone/>
                      <wp:docPr id="156113" name="Text Box 156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E6C4B2" id="Text Box 156113" o:spid="_x0000_s1026" type="#_x0000_t202" style="position:absolute;margin-left:0;margin-top:0;width:6pt;height:1.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aOD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Ia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keaO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5440" behindDoc="0" locked="0" layoutInCell="1" allowOverlap="1" wp14:anchorId="6FD7C7F6" wp14:editId="441F23C6">
                      <wp:simplePos x="0" y="0"/>
                      <wp:positionH relativeFrom="column">
                        <wp:posOffset>0</wp:posOffset>
                      </wp:positionH>
                      <wp:positionV relativeFrom="paragraph">
                        <wp:posOffset>0</wp:posOffset>
                      </wp:positionV>
                      <wp:extent cx="76200" cy="19050"/>
                      <wp:effectExtent l="19050" t="38100" r="19050" b="38100"/>
                      <wp:wrapNone/>
                      <wp:docPr id="156114" name="Text Box 156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3FB0BD" id="Text Box 156114" o:spid="_x0000_s1026" type="#_x0000_t202" style="position:absolute;margin-left:0;margin-top:0;width:6pt;height:1.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Ru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YYS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ZQJG5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6464" behindDoc="0" locked="0" layoutInCell="1" allowOverlap="1" wp14:anchorId="79AC430F" wp14:editId="60959860">
                      <wp:simplePos x="0" y="0"/>
                      <wp:positionH relativeFrom="column">
                        <wp:posOffset>0</wp:posOffset>
                      </wp:positionH>
                      <wp:positionV relativeFrom="paragraph">
                        <wp:posOffset>0</wp:posOffset>
                      </wp:positionV>
                      <wp:extent cx="76200" cy="19050"/>
                      <wp:effectExtent l="19050" t="38100" r="19050" b="38100"/>
                      <wp:wrapNone/>
                      <wp:docPr id="156115" name="Text Box 156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0DE613" id="Text Box 156115" o:spid="_x0000_s1026" type="#_x0000_t202" style="position:absolute;margin-left:0;margin-top:0;width:6pt;height:1.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4XG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oY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Gh4X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7488" behindDoc="0" locked="0" layoutInCell="1" allowOverlap="1" wp14:anchorId="66037383" wp14:editId="2D736439">
                      <wp:simplePos x="0" y="0"/>
                      <wp:positionH relativeFrom="column">
                        <wp:posOffset>0</wp:posOffset>
                      </wp:positionH>
                      <wp:positionV relativeFrom="paragraph">
                        <wp:posOffset>0</wp:posOffset>
                      </wp:positionV>
                      <wp:extent cx="76200" cy="19050"/>
                      <wp:effectExtent l="19050" t="38100" r="19050" b="38100"/>
                      <wp:wrapNone/>
                      <wp:docPr id="156116" name="Text Box 156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A1F8B4" id="Text Box 156116" o:spid="_x0000_s1026" type="#_x0000_t202" style="position:absolute;margin-left:0;margin-top:0;width:6pt;height:1.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k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Y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f4FuR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8512" behindDoc="0" locked="0" layoutInCell="1" allowOverlap="1" wp14:anchorId="3ED8AD4F" wp14:editId="197D77EF">
                      <wp:simplePos x="0" y="0"/>
                      <wp:positionH relativeFrom="column">
                        <wp:posOffset>0</wp:posOffset>
                      </wp:positionH>
                      <wp:positionV relativeFrom="paragraph">
                        <wp:posOffset>0</wp:posOffset>
                      </wp:positionV>
                      <wp:extent cx="76200" cy="19050"/>
                      <wp:effectExtent l="19050" t="38100" r="19050" b="38100"/>
                      <wp:wrapNone/>
                      <wp:docPr id="156117" name="Text Box 156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CA49B0" id="Text Box 156117" o:spid="_x0000_s1026" type="#_x0000_t202" style="position:absolute;margin-left:0;margin-top:0;width:6pt;height:1.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7dM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4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cvt0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69536" behindDoc="0" locked="0" layoutInCell="1" allowOverlap="1" wp14:anchorId="7D6EC331" wp14:editId="1D4337EC">
                      <wp:simplePos x="0" y="0"/>
                      <wp:positionH relativeFrom="column">
                        <wp:posOffset>0</wp:posOffset>
                      </wp:positionH>
                      <wp:positionV relativeFrom="paragraph">
                        <wp:posOffset>0</wp:posOffset>
                      </wp:positionV>
                      <wp:extent cx="76200" cy="19050"/>
                      <wp:effectExtent l="19050" t="38100" r="19050" b="38100"/>
                      <wp:wrapNone/>
                      <wp:docPr id="156118" name="Text Box 156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4B69F" id="Text Box 156118" o:spid="_x0000_s1026" type="#_x0000_t202" style="position:absolute;margin-left:0;margin-top:0;width:6pt;height:1.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Gnk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DEE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KsaeRkAgAAIAUAAA4AAAAAAAAAAAAAAAAALgIAAGRycy9lMm9Eb2Mu&#10;eG1sUEsBAi0AFAAGAAgAAAAhAM/Kgt3XAAAAAgEAAA8AAAAAAAAAAAAAAAAAvgQAAGRycy9kb3du&#10;cmV2LnhtbFBLBQYAAAAABAAEAPMAAADCBQAAAAA=&#10;" filled="f" stroked="f"/>
                  </w:pict>
                </mc:Fallback>
              </mc:AlternateContent>
            </w:r>
          </w:p>
        </w:tc>
        <w:tc>
          <w:tcPr>
            <w:tcW w:w="1046"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b/>
                <w:bCs/>
                <w:color w:val="FF0000"/>
                <w:sz w:val="16"/>
                <w:szCs w:val="16"/>
              </w:rPr>
            </w:pPr>
            <w:r w:rsidRPr="00501696">
              <w:rPr>
                <w:rFonts w:ascii="Arial LatArm" w:hAnsi="Arial LatArm"/>
                <w:b/>
                <w:bCs/>
                <w:color w:val="FF0000"/>
                <w:sz w:val="16"/>
                <w:szCs w:val="16"/>
              </w:rPr>
              <w:t> </w:t>
            </w:r>
          </w:p>
        </w:tc>
        <w:tc>
          <w:tcPr>
            <w:tcW w:w="1045" w:type="dxa"/>
            <w:gridSpan w:val="4"/>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r>
      <w:tr w:rsidR="00DE05F5" w:rsidRPr="00501696" w:rsidTr="00D05AC9">
        <w:trPr>
          <w:gridAfter w:val="1"/>
          <w:wAfter w:w="12" w:type="dxa"/>
          <w:trHeight w:val="462"/>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 </w:t>
            </w:r>
          </w:p>
        </w:tc>
        <w:tc>
          <w:tcPr>
            <w:tcW w:w="6029" w:type="dxa"/>
            <w:gridSpan w:val="2"/>
            <w:tcBorders>
              <w:top w:val="nil"/>
              <w:left w:val="nil"/>
              <w:bottom w:val="single" w:sz="4" w:space="0" w:color="auto"/>
              <w:right w:val="single" w:sz="4" w:space="0" w:color="auto"/>
            </w:tcBorders>
            <w:shd w:val="clear" w:color="000000" w:fill="FFFFFF"/>
            <w:vAlign w:val="center"/>
            <w:hideMark/>
          </w:tcPr>
          <w:p w:rsidR="00DE05F5" w:rsidRPr="00D76294" w:rsidRDefault="00DE05F5" w:rsidP="00CB4526">
            <w:pPr>
              <w:jc w:val="center"/>
              <w:rPr>
                <w:rFonts w:ascii="Arial LatArm" w:hAnsi="Arial LatArm"/>
                <w:b/>
                <w:bCs/>
                <w:color w:val="FF0000"/>
                <w:sz w:val="18"/>
                <w:szCs w:val="18"/>
              </w:rPr>
            </w:pPr>
            <w:r>
              <w:rPr>
                <w:rFonts w:ascii="Arial" w:hAnsi="Arial" w:cs="Arial"/>
                <w:b/>
                <w:bCs/>
                <w:color w:val="FF0000"/>
                <w:sz w:val="18"/>
                <w:szCs w:val="18"/>
              </w:rPr>
              <w:t>Компютерный класс</w:t>
            </w:r>
          </w:p>
        </w:tc>
        <w:tc>
          <w:tcPr>
            <w:tcW w:w="68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0560" behindDoc="0" locked="0" layoutInCell="1" allowOverlap="1" wp14:anchorId="3685B856" wp14:editId="42FD7DEE">
                      <wp:simplePos x="0" y="0"/>
                      <wp:positionH relativeFrom="column">
                        <wp:posOffset>19050</wp:posOffset>
                      </wp:positionH>
                      <wp:positionV relativeFrom="paragraph">
                        <wp:posOffset>0</wp:posOffset>
                      </wp:positionV>
                      <wp:extent cx="76200" cy="85725"/>
                      <wp:effectExtent l="19050" t="0" r="19050" b="9525"/>
                      <wp:wrapNone/>
                      <wp:docPr id="156058" name="Text Box 156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F798A3" id="Text Box 156058" o:spid="_x0000_s1026" type="#_x0000_t202" style="position:absolute;margin-left:1.5pt;margin-top:0;width:6pt;height:6.7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1584" behindDoc="0" locked="0" layoutInCell="1" allowOverlap="1" wp14:anchorId="11D4E044" wp14:editId="2EAC4B26">
                      <wp:simplePos x="0" y="0"/>
                      <wp:positionH relativeFrom="column">
                        <wp:posOffset>19050</wp:posOffset>
                      </wp:positionH>
                      <wp:positionV relativeFrom="paragraph">
                        <wp:posOffset>0</wp:posOffset>
                      </wp:positionV>
                      <wp:extent cx="76200" cy="47625"/>
                      <wp:effectExtent l="19050" t="0" r="19050" b="9525"/>
                      <wp:wrapNone/>
                      <wp:docPr id="156119" name="Text Box 156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6EB6B" id="Text Box 156119" o:spid="_x0000_s1026" type="#_x0000_t202" style="position:absolute;margin-left:1.5pt;margin-top:0;width:6pt;height:3.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v6Jz5GECAAAgBQAADgAAAAAAAAAAAAAAAAAuAgAAZHJzL2Uyb0RvYy54&#10;bWxQSwECLQAUAAYACAAAACEAj6SejtkAAAADAQAADwAAAAAAAAAAAAAAAAC7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2608" behindDoc="0" locked="0" layoutInCell="1" allowOverlap="1" wp14:anchorId="22CBBE5C" wp14:editId="7D5282D2">
                      <wp:simplePos x="0" y="0"/>
                      <wp:positionH relativeFrom="column">
                        <wp:posOffset>0</wp:posOffset>
                      </wp:positionH>
                      <wp:positionV relativeFrom="paragraph">
                        <wp:posOffset>0</wp:posOffset>
                      </wp:positionV>
                      <wp:extent cx="76200" cy="19050"/>
                      <wp:effectExtent l="19050" t="38100" r="19050" b="38100"/>
                      <wp:wrapNone/>
                      <wp:docPr id="156120" name="Text Box 156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C5AC6" id="Text Box 156120" o:spid="_x0000_s1026" type="#_x0000_t202" style="position:absolute;margin-left:0;margin-top:0;width:6pt;height:1.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LL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noQR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4taL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3632" behindDoc="0" locked="0" layoutInCell="1" allowOverlap="1" wp14:anchorId="6171A35B" wp14:editId="5F94B7A4">
                      <wp:simplePos x="0" y="0"/>
                      <wp:positionH relativeFrom="column">
                        <wp:posOffset>0</wp:posOffset>
                      </wp:positionH>
                      <wp:positionV relativeFrom="paragraph">
                        <wp:posOffset>0</wp:posOffset>
                      </wp:positionV>
                      <wp:extent cx="76200" cy="19050"/>
                      <wp:effectExtent l="19050" t="38100" r="19050" b="38100"/>
                      <wp:wrapNone/>
                      <wp:docPr id="156121" name="Text Box 156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5C13B4" id="Text Box 156121" o:spid="_x0000_s1026" type="#_x0000_t202" style="position:absolute;margin-left:0;margin-top:0;width:6pt;height:1.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gNj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EU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YgN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4656" behindDoc="0" locked="0" layoutInCell="1" allowOverlap="1" wp14:anchorId="675609C2" wp14:editId="6AC148FE">
                      <wp:simplePos x="0" y="0"/>
                      <wp:positionH relativeFrom="column">
                        <wp:posOffset>0</wp:posOffset>
                      </wp:positionH>
                      <wp:positionV relativeFrom="paragraph">
                        <wp:posOffset>0</wp:posOffset>
                      </wp:positionV>
                      <wp:extent cx="76200" cy="19050"/>
                      <wp:effectExtent l="19050" t="38100" r="19050" b="38100"/>
                      <wp:wrapNone/>
                      <wp:docPr id="156122" name="Text Box 156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2192D" id="Text Box 156122" o:spid="_x0000_s1026" type="#_x0000_t202" style="position:absolute;margin-left:0;margin-top:0;width:6pt;height:1.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ZBB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E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HZB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5680" behindDoc="0" locked="0" layoutInCell="1" allowOverlap="1" wp14:anchorId="141A193C" wp14:editId="4846C7EC">
                      <wp:simplePos x="0" y="0"/>
                      <wp:positionH relativeFrom="column">
                        <wp:posOffset>0</wp:posOffset>
                      </wp:positionH>
                      <wp:positionV relativeFrom="paragraph">
                        <wp:posOffset>0</wp:posOffset>
                      </wp:positionV>
                      <wp:extent cx="76200" cy="19050"/>
                      <wp:effectExtent l="19050" t="38100" r="19050" b="38100"/>
                      <wp:wrapNone/>
                      <wp:docPr id="156123" name="Text Box 156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20485" id="Text Box 156123" o:spid="_x0000_s1026" type="#_x0000_t202" style="position:absolute;margin-left:0;margin-top:0;width:6pt;height:1.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jHp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Ix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yjH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6704" behindDoc="0" locked="0" layoutInCell="1" allowOverlap="1" wp14:anchorId="5E707A41" wp14:editId="1C0F016F">
                      <wp:simplePos x="0" y="0"/>
                      <wp:positionH relativeFrom="column">
                        <wp:posOffset>0</wp:posOffset>
                      </wp:positionH>
                      <wp:positionV relativeFrom="paragraph">
                        <wp:posOffset>0</wp:posOffset>
                      </wp:positionV>
                      <wp:extent cx="76200" cy="19050"/>
                      <wp:effectExtent l="19050" t="38100" r="19050" b="38100"/>
                      <wp:wrapNone/>
                      <wp:docPr id="156124" name="Text Box 156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5B4FE9" id="Text Box 156124" o:spid="_x0000_s1026" type="#_x0000_t202" style="position:absolute;margin-left:0;margin-top:0;width:6pt;height:1.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7YEYw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O2BG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7728" behindDoc="0" locked="0" layoutInCell="1" allowOverlap="1" wp14:anchorId="06B6AF6F" wp14:editId="2974D9F7">
                      <wp:simplePos x="0" y="0"/>
                      <wp:positionH relativeFrom="column">
                        <wp:posOffset>0</wp:posOffset>
                      </wp:positionH>
                      <wp:positionV relativeFrom="paragraph">
                        <wp:posOffset>0</wp:posOffset>
                      </wp:positionV>
                      <wp:extent cx="76200" cy="19050"/>
                      <wp:effectExtent l="19050" t="38100" r="19050" b="38100"/>
                      <wp:wrapNone/>
                      <wp:docPr id="156125" name="Text Box 156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FDE1B" id="Text Box 156125" o:spid="_x0000_s1026" type="#_x0000_t202" style="position:absolute;margin-left:0;margin-top:0;width:6pt;height:1.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s0F6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8752" behindDoc="0" locked="0" layoutInCell="1" allowOverlap="1" wp14:anchorId="02DAABC1" wp14:editId="19FBC87B">
                      <wp:simplePos x="0" y="0"/>
                      <wp:positionH relativeFrom="column">
                        <wp:posOffset>0</wp:posOffset>
                      </wp:positionH>
                      <wp:positionV relativeFrom="paragraph">
                        <wp:posOffset>0</wp:posOffset>
                      </wp:positionV>
                      <wp:extent cx="76200" cy="19050"/>
                      <wp:effectExtent l="19050" t="38100" r="19050" b="38100"/>
                      <wp:wrapNone/>
                      <wp:docPr id="156126" name="Text Box 156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BA2CA9" id="Text Box 156126" o:spid="_x0000_s1026" type="#_x0000_t202" style="position:absolute;margin-left:0;margin-top:0;width:6pt;height:1.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4SO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GU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S4S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79776" behindDoc="0" locked="0" layoutInCell="1" allowOverlap="1" wp14:anchorId="6B46E775" wp14:editId="1A2A5D01">
                      <wp:simplePos x="0" y="0"/>
                      <wp:positionH relativeFrom="column">
                        <wp:posOffset>0</wp:posOffset>
                      </wp:positionH>
                      <wp:positionV relativeFrom="paragraph">
                        <wp:posOffset>0</wp:posOffset>
                      </wp:positionV>
                      <wp:extent cx="76200" cy="19050"/>
                      <wp:effectExtent l="19050" t="38100" r="19050" b="38100"/>
                      <wp:wrapNone/>
                      <wp:docPr id="156127" name="Text Box 156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3FBF0A" id="Text Box 156127" o:spid="_x0000_s1026" type="#_x0000_t202" style="position:absolute;margin-left:0;margin-top:0;width:6pt;height:1.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CUm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G0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pwlJ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0800" behindDoc="0" locked="0" layoutInCell="1" allowOverlap="1" wp14:anchorId="663EBF9C" wp14:editId="1049B21F">
                      <wp:simplePos x="0" y="0"/>
                      <wp:positionH relativeFrom="column">
                        <wp:posOffset>0</wp:posOffset>
                      </wp:positionH>
                      <wp:positionV relativeFrom="paragraph">
                        <wp:posOffset>0</wp:posOffset>
                      </wp:positionV>
                      <wp:extent cx="76200" cy="19050"/>
                      <wp:effectExtent l="19050" t="38100" r="19050" b="38100"/>
                      <wp:wrapNone/>
                      <wp:docPr id="156128" name="Text Box 156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140CAE" id="Text Box 156128" o:spid="_x0000_s1026" type="#_x0000_t202" style="position:absolute;margin-left:0;margin-top:0;width:6pt;height:1.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O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Akj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u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1824" behindDoc="0" locked="0" layoutInCell="1" allowOverlap="1" wp14:anchorId="7642F8B2" wp14:editId="024BAFAA">
                      <wp:simplePos x="0" y="0"/>
                      <wp:positionH relativeFrom="column">
                        <wp:posOffset>0</wp:posOffset>
                      </wp:positionH>
                      <wp:positionV relativeFrom="paragraph">
                        <wp:posOffset>0</wp:posOffset>
                      </wp:positionV>
                      <wp:extent cx="76200" cy="19050"/>
                      <wp:effectExtent l="19050" t="38100" r="19050" b="38100"/>
                      <wp:wrapNone/>
                      <wp:docPr id="156129" name="Text Box 156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B290B3" id="Text Box 156129" o:spid="_x0000_s1026" type="#_x0000_t202" style="position:absolute;margin-left:0;margin-top:0;width:6pt;height:1.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Fom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G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yFo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2848" behindDoc="0" locked="0" layoutInCell="1" allowOverlap="1" wp14:anchorId="2C9ECEEC" wp14:editId="6374F61F">
                      <wp:simplePos x="0" y="0"/>
                      <wp:positionH relativeFrom="column">
                        <wp:posOffset>0</wp:posOffset>
                      </wp:positionH>
                      <wp:positionV relativeFrom="paragraph">
                        <wp:posOffset>0</wp:posOffset>
                      </wp:positionV>
                      <wp:extent cx="76200" cy="19050"/>
                      <wp:effectExtent l="19050" t="38100" r="19050" b="38100"/>
                      <wp:wrapNone/>
                      <wp:docPr id="156130" name="Text Box 156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BA8FA3" id="Text Box 156130" o:spid="_x0000_s1026" type="#_x0000_t202" style="position:absolute;margin-left:0;margin-top:0;width:6pt;height:1.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JNP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3872" behindDoc="0" locked="0" layoutInCell="1" allowOverlap="1" wp14:anchorId="1912F18F" wp14:editId="06C9BCD1">
                      <wp:simplePos x="0" y="0"/>
                      <wp:positionH relativeFrom="column">
                        <wp:posOffset>0</wp:posOffset>
                      </wp:positionH>
                      <wp:positionV relativeFrom="paragraph">
                        <wp:posOffset>0</wp:posOffset>
                      </wp:positionV>
                      <wp:extent cx="76200" cy="19050"/>
                      <wp:effectExtent l="19050" t="38100" r="19050" b="38100"/>
                      <wp:wrapNone/>
                      <wp:docPr id="156131" name="Text Box 156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4746E" id="Text Box 156131" o:spid="_x0000_s1026" type="#_x0000_t202" style="position:absolute;margin-left:0;margin-top:0;width:6pt;height:1.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3JF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6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83J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4896" behindDoc="0" locked="0" layoutInCell="1" allowOverlap="1" wp14:anchorId="045D4471" wp14:editId="09176478">
                      <wp:simplePos x="0" y="0"/>
                      <wp:positionH relativeFrom="column">
                        <wp:posOffset>0</wp:posOffset>
                      </wp:positionH>
                      <wp:positionV relativeFrom="paragraph">
                        <wp:posOffset>0</wp:posOffset>
                      </wp:positionV>
                      <wp:extent cx="76200" cy="19050"/>
                      <wp:effectExtent l="19050" t="38100" r="19050" b="38100"/>
                      <wp:wrapNone/>
                      <wp:docPr id="156132" name="Text Box 156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E1FE1D" id="Text Box 156132" o:spid="_x0000_s1026" type="#_x0000_t202" style="position:absolute;margin-left:0;margin-top:0;width:6pt;height:1.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OFn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Ly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jOF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5920" behindDoc="0" locked="0" layoutInCell="1" allowOverlap="1" wp14:anchorId="6175F2A9" wp14:editId="04EB178A">
                      <wp:simplePos x="0" y="0"/>
                      <wp:positionH relativeFrom="column">
                        <wp:posOffset>0</wp:posOffset>
                      </wp:positionH>
                      <wp:positionV relativeFrom="paragraph">
                        <wp:posOffset>0</wp:posOffset>
                      </wp:positionV>
                      <wp:extent cx="76200" cy="19050"/>
                      <wp:effectExtent l="19050" t="38100" r="19050" b="38100"/>
                      <wp:wrapNone/>
                      <wp:docPr id="156133" name="Text Box 156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0E2D1F" id="Text Box 156133" o:spid="_x0000_s1026" type="#_x0000_t202" style="position:absolute;margin-left:0;margin-top:0;width:6pt;height:1.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0DP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w5sb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0ltAz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6944" behindDoc="0" locked="0" layoutInCell="1" allowOverlap="1" wp14:anchorId="49F2A9F3" wp14:editId="7D6EBE8B">
                      <wp:simplePos x="0" y="0"/>
                      <wp:positionH relativeFrom="column">
                        <wp:posOffset>0</wp:posOffset>
                      </wp:positionH>
                      <wp:positionV relativeFrom="paragraph">
                        <wp:posOffset>0</wp:posOffset>
                      </wp:positionV>
                      <wp:extent cx="76200" cy="19050"/>
                      <wp:effectExtent l="19050" t="38100" r="19050" b="38100"/>
                      <wp:wrapNone/>
                      <wp:docPr id="156134" name="Text Box 156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D94B4" id="Text Box 156134" o:spid="_x0000_s1026" type="#_x0000_t202" style="position:absolute;margin-left:0;margin-top:0;width:6pt;height:1.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sci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5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Acsc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7968" behindDoc="0" locked="0" layoutInCell="1" allowOverlap="1" wp14:anchorId="1C90D096" wp14:editId="7A9EC828">
                      <wp:simplePos x="0" y="0"/>
                      <wp:positionH relativeFrom="column">
                        <wp:posOffset>0</wp:posOffset>
                      </wp:positionH>
                      <wp:positionV relativeFrom="paragraph">
                        <wp:posOffset>0</wp:posOffset>
                      </wp:positionV>
                      <wp:extent cx="76200" cy="19050"/>
                      <wp:effectExtent l="19050" t="38100" r="19050" b="38100"/>
                      <wp:wrapNone/>
                      <wp:docPr id="156135" name="Text Box 156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D378C9" id="Text Box 156135" o:spid="_x0000_s1026" type="#_x0000_t202" style="position:absolute;margin-left:0;margin-top:0;width:6pt;height:1.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WaK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Et7G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pWa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88992" behindDoc="0" locked="0" layoutInCell="1" allowOverlap="1" wp14:anchorId="3871932E" wp14:editId="78280DDF">
                      <wp:simplePos x="0" y="0"/>
                      <wp:positionH relativeFrom="column">
                        <wp:posOffset>0</wp:posOffset>
                      </wp:positionH>
                      <wp:positionV relativeFrom="paragraph">
                        <wp:posOffset>0</wp:posOffset>
                      </wp:positionV>
                      <wp:extent cx="76200" cy="19050"/>
                      <wp:effectExtent l="19050" t="38100" r="19050" b="38100"/>
                      <wp:wrapNone/>
                      <wp:docPr id="156136" name="Text Box 156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DBF99" id="Text Box 156136" o:spid="_x0000_s1026" type="#_x0000_t202" style="position:absolute;margin-left:0;margin-top:0;width:6pt;height:1.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vWo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7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2vW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0016" behindDoc="0" locked="0" layoutInCell="1" allowOverlap="1" wp14:anchorId="33A90CC3" wp14:editId="775B6C47">
                      <wp:simplePos x="0" y="0"/>
                      <wp:positionH relativeFrom="column">
                        <wp:posOffset>0</wp:posOffset>
                      </wp:positionH>
                      <wp:positionV relativeFrom="paragraph">
                        <wp:posOffset>0</wp:posOffset>
                      </wp:positionV>
                      <wp:extent cx="76200" cy="19050"/>
                      <wp:effectExtent l="19050" t="38100" r="19050" b="38100"/>
                      <wp:wrapNone/>
                      <wp:docPr id="156137" name="Text Box 156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D197F" id="Text Box 156137" o:spid="_x0000_s1026" type="#_x0000_t202" style="position:absolute;margin-left:0;margin-top:0;width:6pt;height:1.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QA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7OMB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DVQ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1040" behindDoc="0" locked="0" layoutInCell="1" allowOverlap="1" wp14:anchorId="0955DF06" wp14:editId="3E59AD24">
                      <wp:simplePos x="0" y="0"/>
                      <wp:positionH relativeFrom="column">
                        <wp:posOffset>0</wp:posOffset>
                      </wp:positionH>
                      <wp:positionV relativeFrom="paragraph">
                        <wp:posOffset>0</wp:posOffset>
                      </wp:positionV>
                      <wp:extent cx="76200" cy="19050"/>
                      <wp:effectExtent l="19050" t="38100" r="19050" b="38100"/>
                      <wp:wrapNone/>
                      <wp:docPr id="156138" name="Text Box 156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25ECB3" id="Text Box 156138" o:spid="_x0000_s1026" type="#_x0000_t202" style="position:absolute;margin-left:0;margin-top:0;width:6pt;height:1.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joq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2064" behindDoc="0" locked="0" layoutInCell="1" allowOverlap="1" wp14:anchorId="11540E41" wp14:editId="60B394B9">
                      <wp:simplePos x="0" y="0"/>
                      <wp:positionH relativeFrom="column">
                        <wp:posOffset>0</wp:posOffset>
                      </wp:positionH>
                      <wp:positionV relativeFrom="paragraph">
                        <wp:posOffset>0</wp:posOffset>
                      </wp:positionV>
                      <wp:extent cx="76200" cy="19050"/>
                      <wp:effectExtent l="19050" t="38100" r="19050" b="38100"/>
                      <wp:wrapNone/>
                      <wp:docPr id="156139" name="Text Box 156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ADA2A" id="Text Box 156139" o:spid="_x0000_s1026" type="#_x0000_t202" style="position:absolute;margin-left:0;margin-top:0;width:6pt;height:1.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SsA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6m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0WSs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3088" behindDoc="0" locked="0" layoutInCell="1" allowOverlap="1" wp14:anchorId="645D777D" wp14:editId="70BDE108">
                      <wp:simplePos x="0" y="0"/>
                      <wp:positionH relativeFrom="column">
                        <wp:posOffset>0</wp:posOffset>
                      </wp:positionH>
                      <wp:positionV relativeFrom="paragraph">
                        <wp:posOffset>0</wp:posOffset>
                      </wp:positionV>
                      <wp:extent cx="76200" cy="19050"/>
                      <wp:effectExtent l="19050" t="38100" r="19050" b="38100"/>
                      <wp:wrapNone/>
                      <wp:docPr id="156140" name="Text Box 156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9FFA8" id="Text Box 156140" o:spid="_x0000_s1026" type="#_x0000_t202" style="position:absolute;margin-left:0;margin-top:0;width:6pt;height:1.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oce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RiCRIC3M6ZXtDVrKPTpug059p1M4/tJBgtlDDHJcz7p7kuUPjYRc1URs2aNSsq8ZocAztAr7V6kD&#10;jrYgm/6LpFCLvBnpgPaVaq2IIAsCdCBzOM/I8ilhcxrD2DEqIRImwcRN0CfpKbVT2nxmskX2JcMK&#10;DOCgye5JG0uFpKcjtpKQBW8aZ4JG3GzAwWEHCkOqjVkKbqY/kyBZz9azyIvG8d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tKHHm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4112" behindDoc="0" locked="0" layoutInCell="1" allowOverlap="1" wp14:anchorId="3F6EDBF4" wp14:editId="1AF8F6C9">
                      <wp:simplePos x="0" y="0"/>
                      <wp:positionH relativeFrom="column">
                        <wp:posOffset>0</wp:posOffset>
                      </wp:positionH>
                      <wp:positionV relativeFrom="paragraph">
                        <wp:posOffset>0</wp:posOffset>
                      </wp:positionV>
                      <wp:extent cx="76200" cy="19050"/>
                      <wp:effectExtent l="19050" t="38100" r="19050" b="38100"/>
                      <wp:wrapNone/>
                      <wp:docPr id="156141" name="Text Box 156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389BB" id="Text Box 156141" o:spid="_x0000_s1026" type="#_x0000_t202" style="position:absolute;margin-left:0;margin-top:0;width:6pt;height:1.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a2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UYi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IFJrZ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5136" behindDoc="0" locked="0" layoutInCell="1" allowOverlap="1" wp14:anchorId="5C203A03" wp14:editId="5B5E5962">
                      <wp:simplePos x="0" y="0"/>
                      <wp:positionH relativeFrom="column">
                        <wp:posOffset>0</wp:posOffset>
                      </wp:positionH>
                      <wp:positionV relativeFrom="paragraph">
                        <wp:posOffset>0</wp:posOffset>
                      </wp:positionV>
                      <wp:extent cx="76200" cy="19050"/>
                      <wp:effectExtent l="19050" t="38100" r="19050" b="38100"/>
                      <wp:wrapNone/>
                      <wp:docPr id="156142" name="Text Box 156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293E39" id="Text Box 156142" o:spid="_x0000_s1026" type="#_x0000_t202" style="position:absolute;margin-left:0;margin-top:0;width:6pt;height:1.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rWU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Ec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erW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6160" behindDoc="0" locked="0" layoutInCell="1" allowOverlap="1" wp14:anchorId="4D97EBB4" wp14:editId="583A2FD5">
                      <wp:simplePos x="0" y="0"/>
                      <wp:positionH relativeFrom="column">
                        <wp:posOffset>0</wp:posOffset>
                      </wp:positionH>
                      <wp:positionV relativeFrom="paragraph">
                        <wp:posOffset>0</wp:posOffset>
                      </wp:positionV>
                      <wp:extent cx="76200" cy="19050"/>
                      <wp:effectExtent l="19050" t="38100" r="19050" b="38100"/>
                      <wp:wrapNone/>
                      <wp:docPr id="156143" name="Text Box 156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6AA40" id="Text Box 156143" o:spid="_x0000_s1026" type="#_x0000_t202" style="position:absolute;margin-left:0;margin-top:0;width:6pt;height:1.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RQ8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Ea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rRQ8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7184" behindDoc="0" locked="0" layoutInCell="1" allowOverlap="1" wp14:anchorId="4B49D73E" wp14:editId="6AD34FB2">
                      <wp:simplePos x="0" y="0"/>
                      <wp:positionH relativeFrom="column">
                        <wp:posOffset>0</wp:posOffset>
                      </wp:positionH>
                      <wp:positionV relativeFrom="paragraph">
                        <wp:posOffset>0</wp:posOffset>
                      </wp:positionV>
                      <wp:extent cx="76200" cy="19050"/>
                      <wp:effectExtent l="19050" t="38100" r="19050" b="38100"/>
                      <wp:wrapNone/>
                      <wp:docPr id="156144" name="Text Box 156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4460A1" id="Text Box 156144" o:spid="_x0000_s1026" type="#_x0000_t202" style="position:absolute;margin-left:0;margin-top:0;width:6pt;height:1.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PR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hJP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8208" behindDoc="0" locked="0" layoutInCell="1" allowOverlap="1" wp14:anchorId="47A54844" wp14:editId="2AD2220F">
                      <wp:simplePos x="0" y="0"/>
                      <wp:positionH relativeFrom="column">
                        <wp:posOffset>0</wp:posOffset>
                      </wp:positionH>
                      <wp:positionV relativeFrom="paragraph">
                        <wp:posOffset>0</wp:posOffset>
                      </wp:positionV>
                      <wp:extent cx="76200" cy="19050"/>
                      <wp:effectExtent l="19050" t="38100" r="19050" b="38100"/>
                      <wp:wrapNone/>
                      <wp:docPr id="156145" name="Text Box 156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94510" id="Text Box 156145" o:spid="_x0000_s1026" type="#_x0000_t202" style="position:absolute;margin-left:0;margin-top:0;width:6pt;height:1.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J5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kY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UzJ5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1999232" behindDoc="0" locked="0" layoutInCell="1" allowOverlap="1" wp14:anchorId="5A716C9E" wp14:editId="4C60DB10">
                      <wp:simplePos x="0" y="0"/>
                      <wp:positionH relativeFrom="column">
                        <wp:posOffset>0</wp:posOffset>
                      </wp:positionH>
                      <wp:positionV relativeFrom="paragraph">
                        <wp:posOffset>0</wp:posOffset>
                      </wp:positionV>
                      <wp:extent cx="76200" cy="19050"/>
                      <wp:effectExtent l="19050" t="38100" r="19050" b="38100"/>
                      <wp:wrapNone/>
                      <wp:docPr id="156146" name="Text Box 156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DF2E04" id="Text Box 156146" o:spid="_x0000_s1026" type="#_x0000_t202" style="position:absolute;margin-left:0;margin-top:0;width:6pt;height:1.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KFb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U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AsoV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0256" behindDoc="0" locked="0" layoutInCell="1" allowOverlap="1" wp14:anchorId="3AC0E3B5" wp14:editId="14EC6A01">
                      <wp:simplePos x="0" y="0"/>
                      <wp:positionH relativeFrom="column">
                        <wp:posOffset>0</wp:posOffset>
                      </wp:positionH>
                      <wp:positionV relativeFrom="paragraph">
                        <wp:posOffset>0</wp:posOffset>
                      </wp:positionV>
                      <wp:extent cx="76200" cy="19050"/>
                      <wp:effectExtent l="19050" t="38100" r="19050" b="38100"/>
                      <wp:wrapNone/>
                      <wp:docPr id="156147" name="Text Box 156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906167" id="Text Box 156147" o:spid="_x0000_s1026" type="#_x0000_t202" style="position:absolute;margin-left:0;margin-top:0;width:6pt;height:1.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D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0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D7APN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1280" behindDoc="0" locked="0" layoutInCell="1" allowOverlap="1" wp14:anchorId="4CAB5445" wp14:editId="63CCC5D6">
                      <wp:simplePos x="0" y="0"/>
                      <wp:positionH relativeFrom="column">
                        <wp:posOffset>0</wp:posOffset>
                      </wp:positionH>
                      <wp:positionV relativeFrom="paragraph">
                        <wp:posOffset>0</wp:posOffset>
                      </wp:positionV>
                      <wp:extent cx="76200" cy="19050"/>
                      <wp:effectExtent l="19050" t="38100" r="19050" b="38100"/>
                      <wp:wrapNone/>
                      <wp:docPr id="156148" name="Text Box 156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D1BFD7" id="Text Box 156148" o:spid="_x0000_s1026" type="#_x0000_t202" style="position:absolute;margin-left:0;margin-top:0;width:6pt;height:1.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N5b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jEA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V43l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2304" behindDoc="0" locked="0" layoutInCell="1" allowOverlap="1" wp14:anchorId="41CE9CBA" wp14:editId="2E5F5A52">
                      <wp:simplePos x="0" y="0"/>
                      <wp:positionH relativeFrom="column">
                        <wp:posOffset>0</wp:posOffset>
                      </wp:positionH>
                      <wp:positionV relativeFrom="paragraph">
                        <wp:posOffset>0</wp:posOffset>
                      </wp:positionV>
                      <wp:extent cx="76200" cy="19050"/>
                      <wp:effectExtent l="19050" t="38100" r="19050" b="38100"/>
                      <wp:wrapNone/>
                      <wp:docPr id="156149" name="Text Box 156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79F9C" id="Text Box 156149" o:spid="_x0000_s1026" type="#_x0000_t202" style="position:absolute;margin-left:0;margin-top:0;width:6pt;height:1.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3/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U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Wvf/N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3328" behindDoc="0" locked="0" layoutInCell="1" allowOverlap="1" wp14:anchorId="1B18D1F6" wp14:editId="223B7980">
                      <wp:simplePos x="0" y="0"/>
                      <wp:positionH relativeFrom="column">
                        <wp:posOffset>0</wp:posOffset>
                      </wp:positionH>
                      <wp:positionV relativeFrom="paragraph">
                        <wp:posOffset>0</wp:posOffset>
                      </wp:positionV>
                      <wp:extent cx="76200" cy="19050"/>
                      <wp:effectExtent l="19050" t="38100" r="19050" b="38100"/>
                      <wp:wrapNone/>
                      <wp:docPr id="156150" name="Text Box 156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95F33" id="Text Box 156150" o:spid="_x0000_s1026" type="#_x0000_t202" style="position:absolute;margin-left:0;margin-top:0;width:6pt;height:1.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lD9jh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4352" behindDoc="0" locked="0" layoutInCell="1" allowOverlap="1" wp14:anchorId="5EB0E0A4" wp14:editId="42A6D5CF">
                      <wp:simplePos x="0" y="0"/>
                      <wp:positionH relativeFrom="column">
                        <wp:posOffset>0</wp:posOffset>
                      </wp:positionH>
                      <wp:positionV relativeFrom="paragraph">
                        <wp:posOffset>0</wp:posOffset>
                      </wp:positionV>
                      <wp:extent cx="76200" cy="19050"/>
                      <wp:effectExtent l="19050" t="38100" r="19050" b="38100"/>
                      <wp:wrapNone/>
                      <wp:docPr id="156151" name="Text Box 156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4B132" id="Text Box 156151" o:spid="_x0000_s1026" type="#_x0000_t202" style="position:absolute;margin-left:0;margin-top:0;width:6pt;height:1.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FeQ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Yh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lFe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5376" behindDoc="0" locked="0" layoutInCell="1" allowOverlap="1" wp14:anchorId="15654510" wp14:editId="691728A3">
                      <wp:simplePos x="0" y="0"/>
                      <wp:positionH relativeFrom="column">
                        <wp:posOffset>0</wp:posOffset>
                      </wp:positionH>
                      <wp:positionV relativeFrom="paragraph">
                        <wp:posOffset>0</wp:posOffset>
                      </wp:positionV>
                      <wp:extent cx="76200" cy="19050"/>
                      <wp:effectExtent l="19050" t="38100" r="19050" b="38100"/>
                      <wp:wrapNone/>
                      <wp:docPr id="156152" name="Text Box 156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CFAF95" id="Text Box 156152" o:spid="_x0000_s1026" type="#_x0000_t202" style="position:absolute;margin-left:0;margin-top:0;width:6pt;height:1.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8Sy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cMkwk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468S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6400" behindDoc="0" locked="0" layoutInCell="1" allowOverlap="1" wp14:anchorId="387EED67" wp14:editId="78664961">
                      <wp:simplePos x="0" y="0"/>
                      <wp:positionH relativeFrom="column">
                        <wp:posOffset>0</wp:posOffset>
                      </wp:positionH>
                      <wp:positionV relativeFrom="paragraph">
                        <wp:posOffset>0</wp:posOffset>
                      </wp:positionV>
                      <wp:extent cx="76200" cy="19050"/>
                      <wp:effectExtent l="19050" t="38100" r="19050" b="38100"/>
                      <wp:wrapNone/>
                      <wp:docPr id="156153" name="Text Box 156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FF3C9" id="Text Box 156153" o:spid="_x0000_s1026" type="#_x0000_t202" style="position:absolute;margin-left:0;margin-top:0;width:6pt;height:1.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GUa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Esa3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PGU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7424" behindDoc="0" locked="0" layoutInCell="1" allowOverlap="1" wp14:anchorId="0719FA97" wp14:editId="0AAF1926">
                      <wp:simplePos x="0" y="0"/>
                      <wp:positionH relativeFrom="column">
                        <wp:posOffset>0</wp:posOffset>
                      </wp:positionH>
                      <wp:positionV relativeFrom="paragraph">
                        <wp:posOffset>0</wp:posOffset>
                      </wp:positionV>
                      <wp:extent cx="76200" cy="19050"/>
                      <wp:effectExtent l="19050" t="38100" r="19050" b="38100"/>
                      <wp:wrapNone/>
                      <wp:docPr id="156154" name="Text Box 156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B51BA0" id="Text Box 156154" o:spid="_x0000_s1026" type="#_x0000_t202" style="position:absolute;margin-left:0;margin-top:0;width:6pt;height:1.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eL3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YR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aFeL3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8448" behindDoc="0" locked="0" layoutInCell="1" allowOverlap="1" wp14:anchorId="7A64734F" wp14:editId="7AA899DA">
                      <wp:simplePos x="0" y="0"/>
                      <wp:positionH relativeFrom="column">
                        <wp:posOffset>0</wp:posOffset>
                      </wp:positionH>
                      <wp:positionV relativeFrom="paragraph">
                        <wp:posOffset>0</wp:posOffset>
                      </wp:positionV>
                      <wp:extent cx="76200" cy="19050"/>
                      <wp:effectExtent l="19050" t="38100" r="19050" b="38100"/>
                      <wp:wrapNone/>
                      <wp:docPr id="156155" name="Text Box 156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2D494" id="Text Box 156155" o:spid="_x0000_s1026" type="#_x0000_t202" style="position:absolute;margin-left:0;margin-top:0;width:6pt;height:1.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kNf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Y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qwkN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09472" behindDoc="0" locked="0" layoutInCell="1" allowOverlap="1" wp14:anchorId="31233FA6" wp14:editId="304D9C19">
                      <wp:simplePos x="0" y="0"/>
                      <wp:positionH relativeFrom="column">
                        <wp:posOffset>0</wp:posOffset>
                      </wp:positionH>
                      <wp:positionV relativeFrom="paragraph">
                        <wp:posOffset>0</wp:posOffset>
                      </wp:positionV>
                      <wp:extent cx="76200" cy="19050"/>
                      <wp:effectExtent l="19050" t="38100" r="19050" b="38100"/>
                      <wp:wrapNone/>
                      <wp:docPr id="156156" name="Text Box 156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E3FA35" id="Text Box 156156" o:spid="_x0000_s1026" type="#_x0000_t202" style="position:absolute;margin-left:0;margin-top:0;width:6pt;height:1.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73Qf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0496" behindDoc="0" locked="0" layoutInCell="1" allowOverlap="1" wp14:anchorId="2C6A27ED" wp14:editId="7F8A7574">
                      <wp:simplePos x="0" y="0"/>
                      <wp:positionH relativeFrom="column">
                        <wp:posOffset>0</wp:posOffset>
                      </wp:positionH>
                      <wp:positionV relativeFrom="paragraph">
                        <wp:posOffset>0</wp:posOffset>
                      </wp:positionV>
                      <wp:extent cx="76200" cy="19050"/>
                      <wp:effectExtent l="19050" t="38100" r="19050" b="38100"/>
                      <wp:wrapNone/>
                      <wp:docPr id="156157" name="Text Box 156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EA230" id="Text Box 156157" o:spid="_x0000_s1026" type="#_x0000_t202" style="position:absolute;margin-left:0;margin-top:0;width:6pt;height:1.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nHV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LanH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1520" behindDoc="0" locked="0" layoutInCell="1" allowOverlap="1" wp14:anchorId="7DC8D27B" wp14:editId="1C3FB5E4">
                      <wp:simplePos x="0" y="0"/>
                      <wp:positionH relativeFrom="column">
                        <wp:posOffset>0</wp:posOffset>
                      </wp:positionH>
                      <wp:positionV relativeFrom="paragraph">
                        <wp:posOffset>0</wp:posOffset>
                      </wp:positionV>
                      <wp:extent cx="76200" cy="19050"/>
                      <wp:effectExtent l="19050" t="38100" r="19050" b="38100"/>
                      <wp:wrapNone/>
                      <wp:docPr id="156158" name="Text Box 156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054C0" id="Text Box 156158" o:spid="_x0000_s1026" type="#_x0000_t202" style="position:absolute;margin-left:0;margin-top:0;width:6pt;height:1.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e6a99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2544" behindDoc="0" locked="0" layoutInCell="1" allowOverlap="1" wp14:anchorId="5331B362" wp14:editId="34BBA259">
                      <wp:simplePos x="0" y="0"/>
                      <wp:positionH relativeFrom="column">
                        <wp:posOffset>0</wp:posOffset>
                      </wp:positionH>
                      <wp:positionV relativeFrom="paragraph">
                        <wp:posOffset>0</wp:posOffset>
                      </wp:positionV>
                      <wp:extent cx="76200" cy="19050"/>
                      <wp:effectExtent l="19050" t="38100" r="19050" b="38100"/>
                      <wp:wrapNone/>
                      <wp:docPr id="156159" name="Text Box 156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E0EDB" id="Text Box 156159" o:spid="_x0000_s1026" type="#_x0000_t202" style="position:absolute;margin-left:0;margin-top:0;width:6pt;height:1.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g7V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YZ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uPg7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3568" behindDoc="0" locked="0" layoutInCell="1" allowOverlap="1" wp14:anchorId="1D5011D1" wp14:editId="23C83E78">
                      <wp:simplePos x="0" y="0"/>
                      <wp:positionH relativeFrom="column">
                        <wp:posOffset>0</wp:posOffset>
                      </wp:positionH>
                      <wp:positionV relativeFrom="paragraph">
                        <wp:posOffset>0</wp:posOffset>
                      </wp:positionV>
                      <wp:extent cx="76200" cy="19050"/>
                      <wp:effectExtent l="19050" t="38100" r="19050" b="38100"/>
                      <wp:wrapNone/>
                      <wp:docPr id="156160" name="Text Box 156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D4A1BD" id="Text Box 156160" o:spid="_x0000_s1026" type="#_x0000_t202" style="position:absolute;margin-left:0;margin-top:0;width:6pt;height:1.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GRS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xiCRIC3M6ZXtDVrKPTpug059p1M4/tJBgtlDDHJcz7p7kuUPjYRc1URs2aNSsq8ZocAztAr7V6kD&#10;jrYgm/6LpFCLvBnpgPaVaq2IIAsCdCBzOM/I8ilhcxrD2DEqIRImwcRN0CfpKbVT2nxmskX2JcMK&#10;DOCgye5JG0uFpKcjtpKQBW8aZ4JG3GzAwWEHCkOqjVkKbqY/kyBZz9azyIvG8d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VPBkUm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4592" behindDoc="0" locked="0" layoutInCell="1" allowOverlap="1" wp14:anchorId="54113644" wp14:editId="335BC325">
                      <wp:simplePos x="0" y="0"/>
                      <wp:positionH relativeFrom="column">
                        <wp:posOffset>0</wp:posOffset>
                      </wp:positionH>
                      <wp:positionV relativeFrom="paragraph">
                        <wp:posOffset>0</wp:posOffset>
                      </wp:positionV>
                      <wp:extent cx="76200" cy="19050"/>
                      <wp:effectExtent l="19050" t="38100" r="19050" b="38100"/>
                      <wp:wrapNone/>
                      <wp:docPr id="156161" name="Text Box 156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755FC" id="Text Box 156161" o:spid="_x0000_s1026" type="#_x0000_t202" style="position:absolute;margin-left:0;margin-top:0;width:6pt;height:1.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8X6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cYi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Qnxfp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5616" behindDoc="0" locked="0" layoutInCell="1" allowOverlap="1" wp14:anchorId="625A2041" wp14:editId="36945832">
                      <wp:simplePos x="0" y="0"/>
                      <wp:positionH relativeFrom="column">
                        <wp:posOffset>0</wp:posOffset>
                      </wp:positionH>
                      <wp:positionV relativeFrom="paragraph">
                        <wp:posOffset>0</wp:posOffset>
                      </wp:positionV>
                      <wp:extent cx="76200" cy="19050"/>
                      <wp:effectExtent l="19050" t="38100" r="19050" b="38100"/>
                      <wp:wrapNone/>
                      <wp:docPr id="156162" name="Text Box 156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3BEAD" id="Text Box 156162" o:spid="_x0000_s1026" type="#_x0000_t202" style="position:absolute;margin-left:0;margin-top:0;width:6pt;height:1.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FbY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E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1WFb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6640" behindDoc="0" locked="0" layoutInCell="1" allowOverlap="1" wp14:anchorId="7408564B" wp14:editId="7EE37D2B">
                      <wp:simplePos x="0" y="0"/>
                      <wp:positionH relativeFrom="column">
                        <wp:posOffset>0</wp:posOffset>
                      </wp:positionH>
                      <wp:positionV relativeFrom="paragraph">
                        <wp:posOffset>0</wp:posOffset>
                      </wp:positionV>
                      <wp:extent cx="76200" cy="19050"/>
                      <wp:effectExtent l="19050" t="38100" r="19050" b="38100"/>
                      <wp:wrapNone/>
                      <wp:docPr id="156163" name="Text Box 156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84348" id="Text Box 156163" o:spid="_x0000_s1026" type="#_x0000_t202" style="position:absolute;margin-left:0;margin-top:0;width:6pt;height:1.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dw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Ma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j/d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7664" behindDoc="0" locked="0" layoutInCell="1" allowOverlap="1" wp14:anchorId="7845D99F" wp14:editId="2ABAA478">
                      <wp:simplePos x="0" y="0"/>
                      <wp:positionH relativeFrom="column">
                        <wp:posOffset>0</wp:posOffset>
                      </wp:positionH>
                      <wp:positionV relativeFrom="paragraph">
                        <wp:posOffset>0</wp:posOffset>
                      </wp:positionV>
                      <wp:extent cx="76200" cy="19050"/>
                      <wp:effectExtent l="19050" t="38100" r="19050" b="38100"/>
                      <wp:wrapNone/>
                      <wp:docPr id="156164" name="Text Box 156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B65381" id="Text Box 156164" o:spid="_x0000_s1026" type="#_x0000_t202" style="position:absolute;margin-left:0;margin-top:0;width:6pt;height:1.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Cd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cYS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emcJ1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8688" behindDoc="0" locked="0" layoutInCell="1" allowOverlap="1" wp14:anchorId="5544653C" wp14:editId="3BECA03D">
                      <wp:simplePos x="0" y="0"/>
                      <wp:positionH relativeFrom="column">
                        <wp:posOffset>0</wp:posOffset>
                      </wp:positionH>
                      <wp:positionV relativeFrom="paragraph">
                        <wp:posOffset>0</wp:posOffset>
                      </wp:positionV>
                      <wp:extent cx="76200" cy="19050"/>
                      <wp:effectExtent l="19050" t="38100" r="19050" b="38100"/>
                      <wp:wrapNone/>
                      <wp:docPr id="156165" name="Text Box 156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8E45DB" id="Text Box 156165" o:spid="_x0000_s1026" type="#_x0000_t202" style="position:absolute;margin-left:0;margin-top:0;width:6pt;height:1.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dE1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iY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cdE1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19712" behindDoc="0" locked="0" layoutInCell="1" allowOverlap="1" wp14:anchorId="7FCC1E25" wp14:editId="54AD776A">
                      <wp:simplePos x="0" y="0"/>
                      <wp:positionH relativeFrom="column">
                        <wp:posOffset>0</wp:posOffset>
                      </wp:positionH>
                      <wp:positionV relativeFrom="paragraph">
                        <wp:posOffset>0</wp:posOffset>
                      </wp:positionV>
                      <wp:extent cx="76200" cy="19050"/>
                      <wp:effectExtent l="19050" t="38100" r="19050" b="38100"/>
                      <wp:wrapNone/>
                      <wp:docPr id="156166" name="Text Box 156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11D77" id="Text Box 156166" o:spid="_x0000_s1026" type="#_x0000_t202" style="position:absolute;margin-left:0;margin-top:0;width:6pt;height:1.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kIX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c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YOQhd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0736" behindDoc="0" locked="0" layoutInCell="1" allowOverlap="1" wp14:anchorId="1DCAEEA8" wp14:editId="0D327202">
                      <wp:simplePos x="0" y="0"/>
                      <wp:positionH relativeFrom="column">
                        <wp:posOffset>0</wp:posOffset>
                      </wp:positionH>
                      <wp:positionV relativeFrom="paragraph">
                        <wp:posOffset>0</wp:posOffset>
                      </wp:positionV>
                      <wp:extent cx="76200" cy="19050"/>
                      <wp:effectExtent l="19050" t="38100" r="19050" b="38100"/>
                      <wp:wrapNone/>
                      <wp:docPr id="156167" name="Text Box 156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643EE" id="Text Box 156167" o:spid="_x0000_s1026" type="#_x0000_t202" style="position:absolute;margin-left:0;margin-top:0;width:6pt;height:1.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eO/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8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bZ479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1760" behindDoc="0" locked="0" layoutInCell="1" allowOverlap="1" wp14:anchorId="634C7B6F" wp14:editId="082840D2">
                      <wp:simplePos x="0" y="0"/>
                      <wp:positionH relativeFrom="column">
                        <wp:posOffset>0</wp:posOffset>
                      </wp:positionH>
                      <wp:positionV relativeFrom="paragraph">
                        <wp:posOffset>0</wp:posOffset>
                      </wp:positionV>
                      <wp:extent cx="76200" cy="19050"/>
                      <wp:effectExtent l="19050" t="38100" r="19050" b="38100"/>
                      <wp:wrapNone/>
                      <wp:docPr id="156168" name="Text Box 156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D3CA9" id="Text Box 156168" o:spid="_x0000_s1026" type="#_x0000_t202" style="position:absolute;margin-left:0;margin-top:0;width:6pt;height:1.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0X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jEE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NaPRd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2784" behindDoc="0" locked="0" layoutInCell="1" allowOverlap="1" wp14:anchorId="0B4B768F" wp14:editId="690FFD40">
                      <wp:simplePos x="0" y="0"/>
                      <wp:positionH relativeFrom="column">
                        <wp:posOffset>0</wp:posOffset>
                      </wp:positionH>
                      <wp:positionV relativeFrom="paragraph">
                        <wp:posOffset>0</wp:posOffset>
                      </wp:positionV>
                      <wp:extent cx="76200" cy="19050"/>
                      <wp:effectExtent l="19050" t="38100" r="19050" b="38100"/>
                      <wp:wrapNone/>
                      <wp:docPr id="156169" name="Text Box 156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D48A86" id="Text Box 156169" o:spid="_x0000_s1026" type="#_x0000_t202" style="position:absolute;margin-left:0;margin-top:0;width:6pt;height:1.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Zy/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c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ONnL9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3808" behindDoc="0" locked="0" layoutInCell="1" allowOverlap="1" wp14:anchorId="25736E06" wp14:editId="585093A0">
                      <wp:simplePos x="0" y="0"/>
                      <wp:positionH relativeFrom="column">
                        <wp:posOffset>0</wp:posOffset>
                      </wp:positionH>
                      <wp:positionV relativeFrom="paragraph">
                        <wp:posOffset>0</wp:posOffset>
                      </wp:positionV>
                      <wp:extent cx="76200" cy="19050"/>
                      <wp:effectExtent l="19050" t="38100" r="19050" b="38100"/>
                      <wp:wrapNone/>
                      <wp:docPr id="156170" name="Text Box 156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C7A1E" id="Text Box 156170" o:spid="_x0000_s1026" type="#_x0000_t202" style="position:absolute;margin-left:0;margin-top:0;width:6pt;height:1.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RV0ZA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9hFXR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4832" behindDoc="0" locked="0" layoutInCell="1" allowOverlap="1" wp14:anchorId="263C4ADA" wp14:editId="72104BFC">
                      <wp:simplePos x="0" y="0"/>
                      <wp:positionH relativeFrom="column">
                        <wp:posOffset>0</wp:posOffset>
                      </wp:positionH>
                      <wp:positionV relativeFrom="paragraph">
                        <wp:posOffset>0</wp:posOffset>
                      </wp:positionV>
                      <wp:extent cx="76200" cy="19050"/>
                      <wp:effectExtent l="19050" t="38100" r="19050" b="38100"/>
                      <wp:wrapNone/>
                      <wp:docPr id="156171" name="Text Box 156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FCC69" id="Text Box 156171" o:spid="_x0000_s1026" type="#_x0000_t202" style="position:absolute;margin-left:0;margin-top:0;width:6pt;height:1.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rTc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0xA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2tN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5856" behindDoc="0" locked="0" layoutInCell="1" allowOverlap="1" wp14:anchorId="763FE4A0" wp14:editId="0C32C57D">
                      <wp:simplePos x="0" y="0"/>
                      <wp:positionH relativeFrom="column">
                        <wp:posOffset>0</wp:posOffset>
                      </wp:positionH>
                      <wp:positionV relativeFrom="paragraph">
                        <wp:posOffset>0</wp:posOffset>
                      </wp:positionV>
                      <wp:extent cx="76200" cy="19050"/>
                      <wp:effectExtent l="19050" t="38100" r="19050" b="38100"/>
                      <wp:wrapNone/>
                      <wp:docPr id="156172" name="Text Box 156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A185D3" id="Text Box 156172" o:spid="_x0000_s1026" type="#_x0000_t202" style="position:absolute;margin-left:0;margin-top:0;width:6pt;height:1.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Sf+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Ei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skn/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6880" behindDoc="0" locked="0" layoutInCell="1" allowOverlap="1" wp14:anchorId="12CF0D87" wp14:editId="2C46A19A">
                      <wp:simplePos x="0" y="0"/>
                      <wp:positionH relativeFrom="column">
                        <wp:posOffset>0</wp:posOffset>
                      </wp:positionH>
                      <wp:positionV relativeFrom="paragraph">
                        <wp:posOffset>0</wp:posOffset>
                      </wp:positionV>
                      <wp:extent cx="76200" cy="19050"/>
                      <wp:effectExtent l="19050" t="38100" r="19050" b="38100"/>
                      <wp:wrapNone/>
                      <wp:docPr id="156173" name="Text Box 156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DABB8" id="Text Box 156173" o:spid="_x0000_s1026" type="#_x0000_t202" style="position:absolute;margin-left:0;margin-top:0;width:6pt;height:1.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ZW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M5uMR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HoZ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7904" behindDoc="0" locked="0" layoutInCell="1" allowOverlap="1" wp14:anchorId="2CB25535" wp14:editId="507B97F0">
                      <wp:simplePos x="0" y="0"/>
                      <wp:positionH relativeFrom="column">
                        <wp:posOffset>0</wp:posOffset>
                      </wp:positionH>
                      <wp:positionV relativeFrom="paragraph">
                        <wp:posOffset>0</wp:posOffset>
                      </wp:positionV>
                      <wp:extent cx="76200" cy="19050"/>
                      <wp:effectExtent l="19050" t="38100" r="19050" b="38100"/>
                      <wp:wrapNone/>
                      <wp:docPr id="156174" name="Text Box 156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EEF8A" id="Text Box 156174" o:spid="_x0000_s1026" type="#_x0000_t202" style="position:absolute;margin-left:0;margin-top:0;width:6pt;height:1.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wG7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0w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w3Ab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8928" behindDoc="0" locked="0" layoutInCell="1" allowOverlap="1" wp14:anchorId="3080A92E" wp14:editId="52E71F21">
                      <wp:simplePos x="0" y="0"/>
                      <wp:positionH relativeFrom="column">
                        <wp:posOffset>0</wp:posOffset>
                      </wp:positionH>
                      <wp:positionV relativeFrom="paragraph">
                        <wp:posOffset>0</wp:posOffset>
                      </wp:positionV>
                      <wp:extent cx="76200" cy="19050"/>
                      <wp:effectExtent l="19050" t="38100" r="19050" b="38100"/>
                      <wp:wrapNone/>
                      <wp:docPr id="156175" name="Text Box 156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307176" id="Text Box 156175" o:spid="_x0000_s1026" type="#_x0000_t202" style="position:absolute;margin-left:0;margin-top:0;width:6pt;height:1.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KAT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TicYCdLCnF7Z3qCl3KPjNujUdzqF4y8dJJg9xCDH9ay7J1n+0EjIVU3Elj0qJfuaEQo8Q6uwf5U6&#10;4GgLsum/SAq1yJuRDmhfqdaKCLIgQId5Hc4zsnxK2JzGMHaMSoiESTBxE/RJekrtlDafmWyRfcmw&#10;AgM4aLJ70sZSIenpiK0kZMGbxpmgETcbcHDYgcKQamOWgpvpzyRI1rP1LPKicbz2oiDPvcdiFXlx&#10;ARLm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HOCgE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29952" behindDoc="0" locked="0" layoutInCell="1" allowOverlap="1" wp14:anchorId="07A21187" wp14:editId="6F872807">
                      <wp:simplePos x="0" y="0"/>
                      <wp:positionH relativeFrom="column">
                        <wp:posOffset>0</wp:posOffset>
                      </wp:positionH>
                      <wp:positionV relativeFrom="paragraph">
                        <wp:posOffset>0</wp:posOffset>
                      </wp:positionV>
                      <wp:extent cx="76200" cy="19050"/>
                      <wp:effectExtent l="19050" t="38100" r="19050" b="38100"/>
                      <wp:wrapNone/>
                      <wp:docPr id="156176" name="Text Box 156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B709F3" id="Text Box 156176" o:spid="_x0000_s1026" type="#_x0000_t202" style="position:absolute;margin-left:0;margin-top:0;width:6pt;height:1.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zMx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0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2fMzF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0976" behindDoc="0" locked="0" layoutInCell="1" allowOverlap="1" wp14:anchorId="2F179964" wp14:editId="37646D1E">
                      <wp:simplePos x="0" y="0"/>
                      <wp:positionH relativeFrom="column">
                        <wp:posOffset>0</wp:posOffset>
                      </wp:positionH>
                      <wp:positionV relativeFrom="paragraph">
                        <wp:posOffset>0</wp:posOffset>
                      </wp:positionV>
                      <wp:extent cx="76200" cy="19050"/>
                      <wp:effectExtent l="19050" t="38100" r="19050" b="38100"/>
                      <wp:wrapNone/>
                      <wp:docPr id="156177" name="Text Box 156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09D8C" id="Text Box 156177" o:spid="_x0000_s1026" type="#_x0000_t202" style="position:absolute;margin-left:0;margin-top:0;width:6pt;height:1.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JK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1Ikp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2000" behindDoc="0" locked="0" layoutInCell="1" allowOverlap="1" wp14:anchorId="22BADEEF" wp14:editId="760731CA">
                      <wp:simplePos x="0" y="0"/>
                      <wp:positionH relativeFrom="column">
                        <wp:posOffset>0</wp:posOffset>
                      </wp:positionH>
                      <wp:positionV relativeFrom="paragraph">
                        <wp:posOffset>0</wp:posOffset>
                      </wp:positionV>
                      <wp:extent cx="76200" cy="19050"/>
                      <wp:effectExtent l="19050" t="38100" r="19050" b="38100"/>
                      <wp:wrapNone/>
                      <wp:docPr id="156178" name="Text Box 156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C14C4F" id="Text Box 156178" o:spid="_x0000_s1026" type="#_x0000_t202" style="position:absolute;margin-left:0;margin-top:0;width:6pt;height:1.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0wx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jLTDF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3024" behindDoc="0" locked="0" layoutInCell="1" allowOverlap="1" wp14:anchorId="0D0E10B7" wp14:editId="6FA3F98B">
                      <wp:simplePos x="0" y="0"/>
                      <wp:positionH relativeFrom="column">
                        <wp:posOffset>0</wp:posOffset>
                      </wp:positionH>
                      <wp:positionV relativeFrom="paragraph">
                        <wp:posOffset>0</wp:posOffset>
                      </wp:positionV>
                      <wp:extent cx="76200" cy="19050"/>
                      <wp:effectExtent l="19050" t="38100" r="19050" b="38100"/>
                      <wp:wrapNone/>
                      <wp:docPr id="156179" name="Text Box 156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BF1FC" id="Text Box 156179" o:spid="_x0000_s1026" type="#_x0000_t202" style="position:absolute;margin-left:0;margin-top:0;width:6pt;height:1.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O2Z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0w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gc7Z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4048" behindDoc="0" locked="0" layoutInCell="1" allowOverlap="1" wp14:anchorId="00A94B20" wp14:editId="79B3C763">
                      <wp:simplePos x="0" y="0"/>
                      <wp:positionH relativeFrom="column">
                        <wp:posOffset>19050</wp:posOffset>
                      </wp:positionH>
                      <wp:positionV relativeFrom="paragraph">
                        <wp:posOffset>0</wp:posOffset>
                      </wp:positionV>
                      <wp:extent cx="76200" cy="47625"/>
                      <wp:effectExtent l="19050" t="0" r="19050" b="9525"/>
                      <wp:wrapNone/>
                      <wp:docPr id="156180" name="Text Box 156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58D40" id="Text Box 156180" o:spid="_x0000_s1026" type="#_x0000_t202" style="position:absolute;margin-left:1.5pt;margin-top:0;width:6pt;height:3.7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KsMHx2ECAAAgBQAADgAAAAAAAAAAAAAAAAAuAgAAZHJzL2Uyb0RvYy54&#10;bWxQSwECLQAUAAYACAAAACEAj6SejtkAAAADAQAADwAAAAAAAAAAAAAAAAC7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5072" behindDoc="0" locked="0" layoutInCell="1" allowOverlap="1" wp14:anchorId="00F52D16" wp14:editId="58CF5745">
                      <wp:simplePos x="0" y="0"/>
                      <wp:positionH relativeFrom="column">
                        <wp:posOffset>19050</wp:posOffset>
                      </wp:positionH>
                      <wp:positionV relativeFrom="paragraph">
                        <wp:posOffset>0</wp:posOffset>
                      </wp:positionV>
                      <wp:extent cx="76200" cy="47625"/>
                      <wp:effectExtent l="19050" t="0" r="19050" b="9525"/>
                      <wp:wrapNone/>
                      <wp:docPr id="156181" name="Text Box 156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2963E" id="Text Box 156181" o:spid="_x0000_s1026" type="#_x0000_t202" style="position:absolute;margin-left:1.5pt;margin-top:0;width:6pt;height:3.7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GhSmb2ECAAAgBQAADgAAAAAAAAAAAAAAAAAuAgAAZHJzL2Uyb0RvYy54&#10;bWxQSwECLQAUAAYACAAAACEAj6SejtkAAAADAQAADwAAAAAAAAAAAAAAAAC7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6096" behindDoc="0" locked="0" layoutInCell="1" allowOverlap="1" wp14:anchorId="2553C757" wp14:editId="1A13084F">
                      <wp:simplePos x="0" y="0"/>
                      <wp:positionH relativeFrom="column">
                        <wp:posOffset>0</wp:posOffset>
                      </wp:positionH>
                      <wp:positionV relativeFrom="paragraph">
                        <wp:posOffset>0</wp:posOffset>
                      </wp:positionV>
                      <wp:extent cx="76200" cy="19050"/>
                      <wp:effectExtent l="19050" t="38100" r="19050" b="38100"/>
                      <wp:wrapNone/>
                      <wp:docPr id="156182" name="Text Box 156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850EE" id="Text Box 156182" o:spid="_x0000_s1026" type="#_x0000_t202" style="position:absolute;margin-left:0;margin-top:0;width:6pt;height:1.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o7l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S8I0w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2so7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7120" behindDoc="0" locked="0" layoutInCell="1" allowOverlap="1" wp14:anchorId="67327EE9" wp14:editId="173BA409">
                      <wp:simplePos x="0" y="0"/>
                      <wp:positionH relativeFrom="column">
                        <wp:posOffset>0</wp:posOffset>
                      </wp:positionH>
                      <wp:positionV relativeFrom="paragraph">
                        <wp:posOffset>0</wp:posOffset>
                      </wp:positionV>
                      <wp:extent cx="76200" cy="19050"/>
                      <wp:effectExtent l="19050" t="38100" r="19050" b="38100"/>
                      <wp:wrapNone/>
                      <wp:docPr id="156183" name="Text Box 156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C5155" id="Text Box 156183" o:spid="_x0000_s1026" type="#_x0000_t202" style="position:absolute;margin-left:0;margin-top:0;width:6pt;height:1.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S9N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GZS9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8144" behindDoc="0" locked="0" layoutInCell="1" allowOverlap="1" wp14:anchorId="6610BC9E" wp14:editId="2B20E0F3">
                      <wp:simplePos x="0" y="0"/>
                      <wp:positionH relativeFrom="column">
                        <wp:posOffset>0</wp:posOffset>
                      </wp:positionH>
                      <wp:positionV relativeFrom="paragraph">
                        <wp:posOffset>0</wp:posOffset>
                      </wp:positionV>
                      <wp:extent cx="76200" cy="19050"/>
                      <wp:effectExtent l="19050" t="38100" r="19050" b="38100"/>
                      <wp:wrapNone/>
                      <wp:docPr id="156184" name="Text Box 156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B10CA5" id="Text Box 156184" o:spid="_x0000_s1026" type="#_x0000_t202" style="position:absolute;margin-left:0;margin-top:0;width:6pt;height:1.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Kig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Ea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UTKi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39168" behindDoc="0" locked="0" layoutInCell="1" allowOverlap="1" wp14:anchorId="2762A52B" wp14:editId="0E6722C3">
                      <wp:simplePos x="0" y="0"/>
                      <wp:positionH relativeFrom="column">
                        <wp:posOffset>0</wp:posOffset>
                      </wp:positionH>
                      <wp:positionV relativeFrom="paragraph">
                        <wp:posOffset>0</wp:posOffset>
                      </wp:positionV>
                      <wp:extent cx="76200" cy="19050"/>
                      <wp:effectExtent l="19050" t="38100" r="19050" b="38100"/>
                      <wp:wrapNone/>
                      <wp:docPr id="156185" name="Text Box 156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3C2429" id="Text Box 156185" o:spid="_x0000_s1026" type="#_x0000_t202" style="position:absolute;margin-left:0;margin-top:0;width:6pt;height:1.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wkI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JExj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kmwk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0192" behindDoc="0" locked="0" layoutInCell="1" allowOverlap="1" wp14:anchorId="25AD58E6" wp14:editId="06384307">
                      <wp:simplePos x="0" y="0"/>
                      <wp:positionH relativeFrom="column">
                        <wp:posOffset>0</wp:posOffset>
                      </wp:positionH>
                      <wp:positionV relativeFrom="paragraph">
                        <wp:posOffset>0</wp:posOffset>
                      </wp:positionV>
                      <wp:extent cx="76200" cy="19050"/>
                      <wp:effectExtent l="19050" t="38100" r="19050" b="38100"/>
                      <wp:wrapNone/>
                      <wp:docPr id="156186" name="Text Box 156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F4B06" id="Text Box 156186" o:spid="_x0000_s1026" type="#_x0000_t202" style="position:absolute;margin-left:0;margin-top:0;width:6pt;height:1.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Joq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Ga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15Jo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1216" behindDoc="0" locked="0" layoutInCell="1" allowOverlap="1" wp14:anchorId="3770245B" wp14:editId="642F9577">
                      <wp:simplePos x="0" y="0"/>
                      <wp:positionH relativeFrom="column">
                        <wp:posOffset>0</wp:posOffset>
                      </wp:positionH>
                      <wp:positionV relativeFrom="paragraph">
                        <wp:posOffset>0</wp:posOffset>
                      </wp:positionV>
                      <wp:extent cx="76200" cy="19050"/>
                      <wp:effectExtent l="19050" t="38100" r="19050" b="38100"/>
                      <wp:wrapNone/>
                      <wp:docPr id="156187" name="Text Box 156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A4B56" id="Text Box 156187" o:spid="_x0000_s1026" type="#_x0000_t202" style="position:absolute;margin-left:0;margin-top:0;width:6pt;height:1.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zuC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G6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xTM7g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2240" behindDoc="0" locked="0" layoutInCell="1" allowOverlap="1" wp14:anchorId="1085F157" wp14:editId="7D885AC9">
                      <wp:simplePos x="0" y="0"/>
                      <wp:positionH relativeFrom="column">
                        <wp:posOffset>0</wp:posOffset>
                      </wp:positionH>
                      <wp:positionV relativeFrom="paragraph">
                        <wp:posOffset>0</wp:posOffset>
                      </wp:positionV>
                      <wp:extent cx="76200" cy="19050"/>
                      <wp:effectExtent l="19050" t="38100" r="19050" b="38100"/>
                      <wp:wrapNone/>
                      <wp:docPr id="156188" name="Text Box 156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AE051" id="Text Box 156188" o:spid="_x0000_s1026" type="#_x0000_t202" style="position:absolute;margin-left:0;margin-top:0;width:6pt;height:1.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Uq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AlT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QsOU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3264" behindDoc="0" locked="0" layoutInCell="1" allowOverlap="1" wp14:anchorId="730FDC75" wp14:editId="4289760E">
                      <wp:simplePos x="0" y="0"/>
                      <wp:positionH relativeFrom="column">
                        <wp:posOffset>0</wp:posOffset>
                      </wp:positionH>
                      <wp:positionV relativeFrom="paragraph">
                        <wp:posOffset>0</wp:posOffset>
                      </wp:positionV>
                      <wp:extent cx="76200" cy="19050"/>
                      <wp:effectExtent l="19050" t="38100" r="19050" b="38100"/>
                      <wp:wrapNone/>
                      <wp:docPr id="156189" name="Text Box 156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3045FE" id="Text Box 156189" o:spid="_x0000_s1026" type="#_x0000_t202" style="position:absolute;margin-left:0;margin-top:0;width:6pt;height:1.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0SC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Ga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gZ0S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4288" behindDoc="0" locked="0" layoutInCell="1" allowOverlap="1" wp14:anchorId="2E82D32D" wp14:editId="6BEC21E3">
                      <wp:simplePos x="0" y="0"/>
                      <wp:positionH relativeFrom="column">
                        <wp:posOffset>0</wp:posOffset>
                      </wp:positionH>
                      <wp:positionV relativeFrom="paragraph">
                        <wp:posOffset>0</wp:posOffset>
                      </wp:positionV>
                      <wp:extent cx="76200" cy="19050"/>
                      <wp:effectExtent l="19050" t="38100" r="19050" b="38100"/>
                      <wp:wrapNone/>
                      <wp:docPr id="156190" name="Text Box 156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293C3B" id="Text Box 156190" o:spid="_x0000_s1026" type="#_x0000_t202" style="position:absolute;margin-left:0;margin-top:0;width:6pt;height:1.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81J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rIvNS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5312" behindDoc="0" locked="0" layoutInCell="1" allowOverlap="1" wp14:anchorId="5CDCF8AD" wp14:editId="243CDE64">
                      <wp:simplePos x="0" y="0"/>
                      <wp:positionH relativeFrom="column">
                        <wp:posOffset>0</wp:posOffset>
                      </wp:positionH>
                      <wp:positionV relativeFrom="paragraph">
                        <wp:posOffset>0</wp:posOffset>
                      </wp:positionV>
                      <wp:extent cx="76200" cy="19050"/>
                      <wp:effectExtent l="19050" t="38100" r="19050" b="38100"/>
                      <wp:wrapNone/>
                      <wp:docPr id="156191" name="Text Box 156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B0EAC" id="Text Box 156191" o:spid="_x0000_s1026" type="#_x0000_t202" style="position:absolute;margin-left:0;margin-top:0;width:6pt;height:1.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Gzh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SYi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xcbOF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6336" behindDoc="0" locked="0" layoutInCell="1" allowOverlap="1" wp14:anchorId="4E2C5820" wp14:editId="163DAD80">
                      <wp:simplePos x="0" y="0"/>
                      <wp:positionH relativeFrom="column">
                        <wp:posOffset>0</wp:posOffset>
                      </wp:positionH>
                      <wp:positionV relativeFrom="paragraph">
                        <wp:posOffset>0</wp:posOffset>
                      </wp:positionV>
                      <wp:extent cx="76200" cy="19050"/>
                      <wp:effectExtent l="19050" t="38100" r="19050" b="38100"/>
                      <wp:wrapNone/>
                      <wp:docPr id="156192" name="Text Box 156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D8D7F7" id="Text Box 156192" o:spid="_x0000_s1026" type="#_x0000_t202" style="position:absolute;margin-left:0;margin-top:0;width:6pt;height:1.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D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2EW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NI//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7360" behindDoc="0" locked="0" layoutInCell="1" allowOverlap="1" wp14:anchorId="5735D43A" wp14:editId="471B8EE9">
                      <wp:simplePos x="0" y="0"/>
                      <wp:positionH relativeFrom="column">
                        <wp:posOffset>0</wp:posOffset>
                      </wp:positionH>
                      <wp:positionV relativeFrom="paragraph">
                        <wp:posOffset>0</wp:posOffset>
                      </wp:positionV>
                      <wp:extent cx="76200" cy="19050"/>
                      <wp:effectExtent l="19050" t="38100" r="19050" b="38100"/>
                      <wp:wrapNone/>
                      <wp:docPr id="156193" name="Text Box 156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18AEC3" id="Text Box 156193" o:spid="_x0000_s1026" type="#_x0000_t202" style="position:absolute;margin-left:0;margin-top:0;width:6pt;height:1.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F5r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Ka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99F5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8384" behindDoc="0" locked="0" layoutInCell="1" allowOverlap="1" wp14:anchorId="07465252" wp14:editId="2FD0C6D1">
                      <wp:simplePos x="0" y="0"/>
                      <wp:positionH relativeFrom="column">
                        <wp:posOffset>0</wp:posOffset>
                      </wp:positionH>
                      <wp:positionV relativeFrom="paragraph">
                        <wp:posOffset>0</wp:posOffset>
                      </wp:positionV>
                      <wp:extent cx="76200" cy="19050"/>
                      <wp:effectExtent l="19050" t="38100" r="19050" b="38100"/>
                      <wp:wrapNone/>
                      <wp:docPr id="156194" name="Text Box 156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981D54" id="Text Box 156194" o:spid="_x0000_s1026" type="#_x0000_t202" style="position:absolute;margin-left:0;margin-top:0;width:6pt;height:1.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dmG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SYS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d2YZ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49408" behindDoc="0" locked="0" layoutInCell="1" allowOverlap="1" wp14:anchorId="77680E26" wp14:editId="6DF3B9EB">
                      <wp:simplePos x="0" y="0"/>
                      <wp:positionH relativeFrom="column">
                        <wp:posOffset>0</wp:posOffset>
                      </wp:positionH>
                      <wp:positionV relativeFrom="paragraph">
                        <wp:posOffset>0</wp:posOffset>
                      </wp:positionV>
                      <wp:extent cx="76200" cy="19050"/>
                      <wp:effectExtent l="19050" t="38100" r="19050" b="38100"/>
                      <wp:wrapNone/>
                      <wp:docPr id="156195" name="Text Box 156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19540D" id="Text Box 156195" o:spid="_x0000_s1026" type="#_x0000_t202" style="position:absolute;margin-left:0;margin-top:0;width:6pt;height:1.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gu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mY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fCng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0432" behindDoc="0" locked="0" layoutInCell="1" allowOverlap="1" wp14:anchorId="3A305ECA" wp14:editId="6CB12CF1">
                      <wp:simplePos x="0" y="0"/>
                      <wp:positionH relativeFrom="column">
                        <wp:posOffset>0</wp:posOffset>
                      </wp:positionH>
                      <wp:positionV relativeFrom="paragraph">
                        <wp:posOffset>0</wp:posOffset>
                      </wp:positionV>
                      <wp:extent cx="76200" cy="19050"/>
                      <wp:effectExtent l="19050" t="38100" r="19050" b="38100"/>
                      <wp:wrapNone/>
                      <wp:docPr id="156196" name="Text Box 156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D4806" id="Text Box 156196" o:spid="_x0000_s1026" type="#_x0000_t202" style="position:absolute;margin-left:0;margin-top:0;width:6pt;height:1.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esM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S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516w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1456" behindDoc="0" locked="0" layoutInCell="1" allowOverlap="1" wp14:anchorId="64161747" wp14:editId="3E87F734">
                      <wp:simplePos x="0" y="0"/>
                      <wp:positionH relativeFrom="column">
                        <wp:posOffset>0</wp:posOffset>
                      </wp:positionH>
                      <wp:positionV relativeFrom="paragraph">
                        <wp:posOffset>0</wp:posOffset>
                      </wp:positionV>
                      <wp:extent cx="76200" cy="19050"/>
                      <wp:effectExtent l="19050" t="38100" r="19050" b="38100"/>
                      <wp:wrapNone/>
                      <wp:docPr id="156197" name="Text Box 156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89599" id="Text Box 156197" o:spid="_x0000_s1026" type="#_x0000_t202" style="position:absolute;margin-left:0;margin-top:0;width:6pt;height:1.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qk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y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6iSqR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2480" behindDoc="0" locked="0" layoutInCell="1" allowOverlap="1" wp14:anchorId="01235BC3" wp14:editId="44840176">
                      <wp:simplePos x="0" y="0"/>
                      <wp:positionH relativeFrom="column">
                        <wp:posOffset>0</wp:posOffset>
                      </wp:positionH>
                      <wp:positionV relativeFrom="paragraph">
                        <wp:posOffset>0</wp:posOffset>
                      </wp:positionV>
                      <wp:extent cx="76200" cy="19050"/>
                      <wp:effectExtent l="19050" t="38100" r="19050" b="38100"/>
                      <wp:wrapNone/>
                      <wp:docPr id="156198" name="Text Box 156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936006" id="Text Box 156198" o:spid="_x0000_s1026" type="#_x0000_t202" style="position:absolute;margin-left:0;margin-top:0;width:6pt;height:1.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ZQM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TEA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shlA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3504" behindDoc="0" locked="0" layoutInCell="1" allowOverlap="1" wp14:anchorId="1738D97F" wp14:editId="7AFCA2F7">
                      <wp:simplePos x="0" y="0"/>
                      <wp:positionH relativeFrom="column">
                        <wp:posOffset>0</wp:posOffset>
                      </wp:positionH>
                      <wp:positionV relativeFrom="paragraph">
                        <wp:posOffset>0</wp:posOffset>
                      </wp:positionV>
                      <wp:extent cx="76200" cy="19050"/>
                      <wp:effectExtent l="19050" t="38100" r="19050" b="38100"/>
                      <wp:wrapNone/>
                      <wp:docPr id="156199" name="Text Box 156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B4C82" id="Text Box 156199" o:spid="_x0000_s1026" type="#_x0000_t202" style="position:absolute;margin-left:0;margin-top:0;width:6pt;height:1.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jWk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KH&#10;S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v2NaR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4528" behindDoc="0" locked="0" layoutInCell="1" allowOverlap="1" wp14:anchorId="4904E906" wp14:editId="5C6C586E">
                      <wp:simplePos x="0" y="0"/>
                      <wp:positionH relativeFrom="column">
                        <wp:posOffset>0</wp:posOffset>
                      </wp:positionH>
                      <wp:positionV relativeFrom="paragraph">
                        <wp:posOffset>0</wp:posOffset>
                      </wp:positionV>
                      <wp:extent cx="76200" cy="19050"/>
                      <wp:effectExtent l="19050" t="38100" r="19050" b="38100"/>
                      <wp:wrapNone/>
                      <wp:docPr id="156200" name="Text Box 156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9FCF03" id="Text Box 156200" o:spid="_x0000_s1026" type="#_x0000_t202" style="position:absolute;margin-left:0;margin-top:0;width:6pt;height:1.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5552" behindDoc="0" locked="0" layoutInCell="1" allowOverlap="1" wp14:anchorId="43895837" wp14:editId="070A112C">
                      <wp:simplePos x="0" y="0"/>
                      <wp:positionH relativeFrom="column">
                        <wp:posOffset>0</wp:posOffset>
                      </wp:positionH>
                      <wp:positionV relativeFrom="paragraph">
                        <wp:posOffset>0</wp:posOffset>
                      </wp:positionV>
                      <wp:extent cx="76200" cy="19050"/>
                      <wp:effectExtent l="19050" t="38100" r="19050" b="38100"/>
                      <wp:wrapNone/>
                      <wp:docPr id="156201" name="Text Box 156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79212" id="Text Box 156201" o:spid="_x0000_s1026" type="#_x0000_t202" style="position:absolute;margin-left:0;margin-top:0;width:6pt;height:1.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QLYO8YgIAACAFAAAOAAAAAAAAAAAAAAAAAC4CAABkcnMvZTJvRG9jLnht&#10;bFBLAQItABQABgAIAAAAIQDPyoLd1wAAAAIBAAAPAAAAAAAAAAAAAAAAALwEAABkcnMvZG93bnJl&#10;di54bWxQSwUGAAAAAAQABADzAAAAwA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6576" behindDoc="0" locked="0" layoutInCell="1" allowOverlap="1" wp14:anchorId="28417AA3" wp14:editId="730A74C9">
                      <wp:simplePos x="0" y="0"/>
                      <wp:positionH relativeFrom="column">
                        <wp:posOffset>0</wp:posOffset>
                      </wp:positionH>
                      <wp:positionV relativeFrom="paragraph">
                        <wp:posOffset>0</wp:posOffset>
                      </wp:positionV>
                      <wp:extent cx="76200" cy="19050"/>
                      <wp:effectExtent l="19050" t="38100" r="19050" b="38100"/>
                      <wp:wrapNone/>
                      <wp:docPr id="156202" name="Text Box 156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594DEE" id="Text Box 156202" o:spid="_x0000_s1026" type="#_x0000_t202" style="position:absolute;margin-left:0;margin-top:0;width:6pt;height:1.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CeZA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FSEJ5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7600" behindDoc="0" locked="0" layoutInCell="1" allowOverlap="1" wp14:anchorId="732F3E59" wp14:editId="7677DBEF">
                      <wp:simplePos x="0" y="0"/>
                      <wp:positionH relativeFrom="column">
                        <wp:posOffset>0</wp:posOffset>
                      </wp:positionH>
                      <wp:positionV relativeFrom="paragraph">
                        <wp:posOffset>0</wp:posOffset>
                      </wp:positionV>
                      <wp:extent cx="76200" cy="19050"/>
                      <wp:effectExtent l="19050" t="38100" r="19050" b="38100"/>
                      <wp:wrapNone/>
                      <wp:docPr id="156203" name="Text Box 156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9DC49" id="Text Box 156203" o:spid="_x0000_s1026" type="#_x0000_t202" style="position:absolute;margin-left:0;margin-top:0;width:6pt;height:1.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xhbE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8624" behindDoc="0" locked="0" layoutInCell="1" allowOverlap="1" wp14:anchorId="6F3D468C" wp14:editId="1CC86A43">
                      <wp:simplePos x="0" y="0"/>
                      <wp:positionH relativeFrom="column">
                        <wp:posOffset>0</wp:posOffset>
                      </wp:positionH>
                      <wp:positionV relativeFrom="paragraph">
                        <wp:posOffset>0</wp:posOffset>
                      </wp:positionV>
                      <wp:extent cx="76200" cy="19050"/>
                      <wp:effectExtent l="19050" t="38100" r="19050" b="38100"/>
                      <wp:wrapNone/>
                      <wp:docPr id="156204" name="Text Box 156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2A278" id="Text Box 156204" o:spid="_x0000_s1026" type="#_x0000_t202" style="position:absolute;margin-left:0;margin-top:0;width:6pt;height:1.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DbbZA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OsNt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59648" behindDoc="0" locked="0" layoutInCell="1" allowOverlap="1" wp14:anchorId="4FA15A7D" wp14:editId="7C19588E">
                      <wp:simplePos x="0" y="0"/>
                      <wp:positionH relativeFrom="column">
                        <wp:posOffset>0</wp:posOffset>
                      </wp:positionH>
                      <wp:positionV relativeFrom="paragraph">
                        <wp:posOffset>0</wp:posOffset>
                      </wp:positionV>
                      <wp:extent cx="76200" cy="19050"/>
                      <wp:effectExtent l="19050" t="38100" r="19050" b="38100"/>
                      <wp:wrapNone/>
                      <wp:docPr id="156205" name="Text Box 156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174DE" id="Text Box 156205" o:spid="_x0000_s1026" type="#_x0000_t202" style="position:absolute;margin-left:0;margin-top:0;width:6pt;height:1.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N7l3N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0672" behindDoc="0" locked="0" layoutInCell="1" allowOverlap="1" wp14:anchorId="7367360B" wp14:editId="59914AF1">
                      <wp:simplePos x="0" y="0"/>
                      <wp:positionH relativeFrom="column">
                        <wp:posOffset>0</wp:posOffset>
                      </wp:positionH>
                      <wp:positionV relativeFrom="paragraph">
                        <wp:posOffset>0</wp:posOffset>
                      </wp:positionV>
                      <wp:extent cx="76200" cy="19050"/>
                      <wp:effectExtent l="19050" t="38100" r="19050" b="38100"/>
                      <wp:wrapNone/>
                      <wp:docPr id="156206" name="Text Box 156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4F36EE" id="Text Box 156206" o:spid="_x0000_s1026" type="#_x0000_t202" style="position:absolute;margin-left:0;margin-top:0;width:6pt;height:1.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ARRZA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IEBFF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1696" behindDoc="0" locked="0" layoutInCell="1" allowOverlap="1" wp14:anchorId="35F4DEA3" wp14:editId="0E0DD9F3">
                      <wp:simplePos x="0" y="0"/>
                      <wp:positionH relativeFrom="column">
                        <wp:posOffset>0</wp:posOffset>
                      </wp:positionH>
                      <wp:positionV relativeFrom="paragraph">
                        <wp:posOffset>0</wp:posOffset>
                      </wp:positionV>
                      <wp:extent cx="76200" cy="19050"/>
                      <wp:effectExtent l="19050" t="38100" r="19050" b="38100"/>
                      <wp:wrapNone/>
                      <wp:docPr id="156207" name="Text Box 156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1AAC2" id="Text Box 156207" o:spid="_x0000_s1026" type="#_x0000_t202" style="position:absolute;margin-left:0;margin-top:0;width:6pt;height:1.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6X5ZQ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06X5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2720" behindDoc="0" locked="0" layoutInCell="1" allowOverlap="1" wp14:anchorId="446F04BC" wp14:editId="721588BF">
                      <wp:simplePos x="0" y="0"/>
                      <wp:positionH relativeFrom="column">
                        <wp:posOffset>0</wp:posOffset>
                      </wp:positionH>
                      <wp:positionV relativeFrom="paragraph">
                        <wp:posOffset>0</wp:posOffset>
                      </wp:positionV>
                      <wp:extent cx="76200" cy="19050"/>
                      <wp:effectExtent l="19050" t="38100" r="19050" b="38100"/>
                      <wp:wrapNone/>
                      <wp:docPr id="156208" name="Text Box 156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F58F80" id="Text Box 156208" o:spid="_x0000_s1026" type="#_x0000_t202" style="position:absolute;margin-left:0;margin-top:0;width:6pt;height:1.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J1B7U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3744" behindDoc="0" locked="0" layoutInCell="1" allowOverlap="1" wp14:anchorId="3F2BE92B" wp14:editId="129CF21D">
                      <wp:simplePos x="0" y="0"/>
                      <wp:positionH relativeFrom="column">
                        <wp:posOffset>0</wp:posOffset>
                      </wp:positionH>
                      <wp:positionV relativeFrom="paragraph">
                        <wp:posOffset>0</wp:posOffset>
                      </wp:positionV>
                      <wp:extent cx="76200" cy="19050"/>
                      <wp:effectExtent l="19050" t="38100" r="19050" b="38100"/>
                      <wp:wrapNone/>
                      <wp:docPr id="156209" name="Text Box 156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8717F4" id="Text Box 156209" o:spid="_x0000_s1026" type="#_x0000_t202" style="position:absolute;margin-left:0;margin-top:0;width:6pt;height:1.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eH2v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4768" behindDoc="0" locked="0" layoutInCell="1" allowOverlap="1" wp14:anchorId="2A00EDB2" wp14:editId="00AB911F">
                      <wp:simplePos x="0" y="0"/>
                      <wp:positionH relativeFrom="column">
                        <wp:posOffset>0</wp:posOffset>
                      </wp:positionH>
                      <wp:positionV relativeFrom="paragraph">
                        <wp:posOffset>0</wp:posOffset>
                      </wp:positionV>
                      <wp:extent cx="76200" cy="19050"/>
                      <wp:effectExtent l="19050" t="38100" r="19050" b="38100"/>
                      <wp:wrapNone/>
                      <wp:docPr id="156210" name="Text Box 156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5FC3B" id="Text Box 156210" o:spid="_x0000_s1026" type="#_x0000_t202" style="position:absolute;margin-left:0;margin-top:0;width:6pt;height:1.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1My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nkQh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ba1M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5792" behindDoc="0" locked="0" layoutInCell="1" allowOverlap="1" wp14:anchorId="50EB025D" wp14:editId="62C69B27">
                      <wp:simplePos x="0" y="0"/>
                      <wp:positionH relativeFrom="column">
                        <wp:posOffset>0</wp:posOffset>
                      </wp:positionH>
                      <wp:positionV relativeFrom="paragraph">
                        <wp:posOffset>0</wp:posOffset>
                      </wp:positionV>
                      <wp:extent cx="76200" cy="19050"/>
                      <wp:effectExtent l="19050" t="38100" r="19050" b="38100"/>
                      <wp:wrapNone/>
                      <wp:docPr id="156211" name="Text Box 156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61A6F" id="Text Box 156211" o:spid="_x0000_s1026" type="#_x0000_t202" style="position:absolute;margin-left:0;margin-top:0;width:6pt;height:1.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PKa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Y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rvPK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6816" behindDoc="0" locked="0" layoutInCell="1" allowOverlap="1" wp14:anchorId="783B05A6" wp14:editId="0B54B362">
                      <wp:simplePos x="0" y="0"/>
                      <wp:positionH relativeFrom="column">
                        <wp:posOffset>0</wp:posOffset>
                      </wp:positionH>
                      <wp:positionV relativeFrom="paragraph">
                        <wp:posOffset>0</wp:posOffset>
                      </wp:positionV>
                      <wp:extent cx="76200" cy="19050"/>
                      <wp:effectExtent l="19050" t="38100" r="19050" b="38100"/>
                      <wp:wrapNone/>
                      <wp:docPr id="156212" name="Text Box 156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740F0" id="Text Box 156212" o:spid="_x0000_s1026" type="#_x0000_t202" style="position:absolute;margin-left:0;margin-top:0;width:6pt;height:1.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2G4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Y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6w2G4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7840" behindDoc="0" locked="0" layoutInCell="1" allowOverlap="1" wp14:anchorId="4B7276AA" wp14:editId="013F3D37">
                      <wp:simplePos x="0" y="0"/>
                      <wp:positionH relativeFrom="column">
                        <wp:posOffset>0</wp:posOffset>
                      </wp:positionH>
                      <wp:positionV relativeFrom="paragraph">
                        <wp:posOffset>0</wp:posOffset>
                      </wp:positionV>
                      <wp:extent cx="76200" cy="19050"/>
                      <wp:effectExtent l="19050" t="38100" r="19050" b="38100"/>
                      <wp:wrapNone/>
                      <wp:docPr id="156213" name="Text Box 156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61C81" id="Text Box 156213" o:spid="_x0000_s1026" type="#_x0000_t202" style="position:absolute;margin-left:0;margin-top:0;width:6pt;height:1.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MAQ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Apv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KFMA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8864" behindDoc="0" locked="0" layoutInCell="1" allowOverlap="1" wp14:anchorId="721C1835" wp14:editId="3AD9900F">
                      <wp:simplePos x="0" y="0"/>
                      <wp:positionH relativeFrom="column">
                        <wp:posOffset>0</wp:posOffset>
                      </wp:positionH>
                      <wp:positionV relativeFrom="paragraph">
                        <wp:posOffset>0</wp:posOffset>
                      </wp:positionV>
                      <wp:extent cx="76200" cy="19050"/>
                      <wp:effectExtent l="19050" t="38100" r="19050" b="38100"/>
                      <wp:wrapNone/>
                      <wp:docPr id="156214" name="Text Box 156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59A0D" id="Text Box 156214" o:spid="_x0000_s1026" type="#_x0000_t202" style="position:absolute;margin-left:0;margin-top:0;width:6pt;height:1.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Uf9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Y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YPUf9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69888" behindDoc="0" locked="0" layoutInCell="1" allowOverlap="1" wp14:anchorId="4778568E" wp14:editId="6E9D6DE2">
                      <wp:simplePos x="0" y="0"/>
                      <wp:positionH relativeFrom="column">
                        <wp:posOffset>0</wp:posOffset>
                      </wp:positionH>
                      <wp:positionV relativeFrom="paragraph">
                        <wp:posOffset>0</wp:posOffset>
                      </wp:positionV>
                      <wp:extent cx="76200" cy="19050"/>
                      <wp:effectExtent l="19050" t="38100" r="19050" b="38100"/>
                      <wp:wrapNone/>
                      <wp:docPr id="156215" name="Text Box 156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C717DC" id="Text Box 156215" o:spid="_x0000_s1026" type="#_x0000_t202" style="position:absolute;margin-left:0;margin-top:0;width:6pt;height:1.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uZV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wwU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6uZ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0912" behindDoc="0" locked="0" layoutInCell="1" allowOverlap="1" wp14:anchorId="288D7150" wp14:editId="5540C76E">
                      <wp:simplePos x="0" y="0"/>
                      <wp:positionH relativeFrom="column">
                        <wp:posOffset>0</wp:posOffset>
                      </wp:positionH>
                      <wp:positionV relativeFrom="paragraph">
                        <wp:posOffset>0</wp:posOffset>
                      </wp:positionV>
                      <wp:extent cx="76200" cy="19050"/>
                      <wp:effectExtent l="19050" t="38100" r="19050" b="38100"/>
                      <wp:wrapNone/>
                      <wp:docPr id="156216" name="Text Box 156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E7ECD" id="Text Box 156216" o:spid="_x0000_s1026" type="#_x0000_t202" style="position:absolute;margin-left:0;margin-top:0;width:6pt;height:1.5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XV3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Y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5lXV3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1936" behindDoc="0" locked="0" layoutInCell="1" allowOverlap="1" wp14:anchorId="312F97BC" wp14:editId="09DCD9CC">
                      <wp:simplePos x="0" y="0"/>
                      <wp:positionH relativeFrom="column">
                        <wp:posOffset>0</wp:posOffset>
                      </wp:positionH>
                      <wp:positionV relativeFrom="paragraph">
                        <wp:posOffset>0</wp:posOffset>
                      </wp:positionV>
                      <wp:extent cx="76200" cy="19050"/>
                      <wp:effectExtent l="19050" t="38100" r="19050" b="38100"/>
                      <wp:wrapNone/>
                      <wp:docPr id="156217" name="Text Box 156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1F314D" id="Text Box 156217" o:spid="_x0000_s1026" type="#_x0000_t202" style="position:absolute;margin-left:0;margin-top:0;width:6pt;height:1.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tTf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4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CULU3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2960" behindDoc="0" locked="0" layoutInCell="1" allowOverlap="1" wp14:anchorId="789C1A0F" wp14:editId="17A09F12">
                      <wp:simplePos x="0" y="0"/>
                      <wp:positionH relativeFrom="column">
                        <wp:posOffset>0</wp:posOffset>
                      </wp:positionH>
                      <wp:positionV relativeFrom="paragraph">
                        <wp:posOffset>0</wp:posOffset>
                      </wp:positionV>
                      <wp:extent cx="76200" cy="19050"/>
                      <wp:effectExtent l="19050" t="38100" r="19050" b="38100"/>
                      <wp:wrapNone/>
                      <wp:docPr id="156218" name="Text Box 156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2605F" id="Text Box 156218" o:spid="_x0000_s1026" type="#_x0000_t202" style="position:absolute;margin-left:0;margin-top:0;width:6pt;height:1.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p3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IlC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wQp3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3984" behindDoc="0" locked="0" layoutInCell="1" allowOverlap="1" wp14:anchorId="0803457E" wp14:editId="008D9EFC">
                      <wp:simplePos x="0" y="0"/>
                      <wp:positionH relativeFrom="column">
                        <wp:posOffset>0</wp:posOffset>
                      </wp:positionH>
                      <wp:positionV relativeFrom="paragraph">
                        <wp:posOffset>0</wp:posOffset>
                      </wp:positionV>
                      <wp:extent cx="76200" cy="19050"/>
                      <wp:effectExtent l="19050" t="38100" r="19050" b="38100"/>
                      <wp:wrapNone/>
                      <wp:docPr id="156219" name="Text Box 156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F929E4" id="Text Box 156219" o:spid="_x0000_s1026" type="#_x0000_t202" style="position:absolute;margin-left:0;margin-top:0;width:6pt;height:1.5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qvf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Y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sFqv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5008" behindDoc="0" locked="0" layoutInCell="1" allowOverlap="1" wp14:anchorId="5418E377" wp14:editId="59DB35BB">
                      <wp:simplePos x="0" y="0"/>
                      <wp:positionH relativeFrom="column">
                        <wp:posOffset>0</wp:posOffset>
                      </wp:positionH>
                      <wp:positionV relativeFrom="paragraph">
                        <wp:posOffset>0</wp:posOffset>
                      </wp:positionV>
                      <wp:extent cx="76200" cy="19050"/>
                      <wp:effectExtent l="19050" t="38100" r="19050" b="38100"/>
                      <wp:wrapNone/>
                      <wp:docPr id="156220" name="Text Box 156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715DDF" id="Text Box 156220" o:spid="_x0000_s1026" type="#_x0000_t202" style="position:absolute;margin-left:0;margin-top:0;width:6pt;height:1.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MFY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nkQR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2MF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6032" behindDoc="0" locked="0" layoutInCell="1" allowOverlap="1" wp14:anchorId="49A922A5" wp14:editId="78A2FA5E">
                      <wp:simplePos x="0" y="0"/>
                      <wp:positionH relativeFrom="column">
                        <wp:posOffset>0</wp:posOffset>
                      </wp:positionH>
                      <wp:positionV relativeFrom="paragraph">
                        <wp:posOffset>0</wp:posOffset>
                      </wp:positionV>
                      <wp:extent cx="76200" cy="19050"/>
                      <wp:effectExtent l="19050" t="38100" r="19050" b="38100"/>
                      <wp:wrapNone/>
                      <wp:docPr id="156221" name="Text Box 156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BD37D2" id="Text Box 156221" o:spid="_x0000_s1026" type="#_x0000_t202" style="position:absolute;margin-left:0;margin-top:0;width:6pt;height:1.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2Dw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U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mD2D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7056" behindDoc="0" locked="0" layoutInCell="1" allowOverlap="1" wp14:anchorId="1F6BCD9B" wp14:editId="05BB64B1">
                      <wp:simplePos x="0" y="0"/>
                      <wp:positionH relativeFrom="column">
                        <wp:posOffset>0</wp:posOffset>
                      </wp:positionH>
                      <wp:positionV relativeFrom="paragraph">
                        <wp:posOffset>0</wp:posOffset>
                      </wp:positionV>
                      <wp:extent cx="76200" cy="19050"/>
                      <wp:effectExtent l="19050" t="38100" r="19050" b="38100"/>
                      <wp:wrapNone/>
                      <wp:docPr id="156222" name="Text Box 156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48CCA" id="Text Box 156222" o:spid="_x0000_s1026" type="#_x0000_t202" style="position:absolute;margin-left:0;margin-top:0;width:6pt;height:1.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PPS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3cPP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8080" behindDoc="0" locked="0" layoutInCell="1" allowOverlap="1" wp14:anchorId="01128251" wp14:editId="3E1E10C1">
                      <wp:simplePos x="0" y="0"/>
                      <wp:positionH relativeFrom="column">
                        <wp:posOffset>0</wp:posOffset>
                      </wp:positionH>
                      <wp:positionV relativeFrom="paragraph">
                        <wp:posOffset>0</wp:posOffset>
                      </wp:positionV>
                      <wp:extent cx="76200" cy="19050"/>
                      <wp:effectExtent l="19050" t="38100" r="19050" b="38100"/>
                      <wp:wrapNone/>
                      <wp:docPr id="156223" name="Text Box 156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A49AD" id="Text Box 156223" o:spid="_x0000_s1026" type="#_x0000_t202" style="position:absolute;margin-left:0;margin-top:0;width:6pt;height:1.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1J6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Ip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p1J6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79104" behindDoc="0" locked="0" layoutInCell="1" allowOverlap="1" wp14:anchorId="22757FDA" wp14:editId="10B694EE">
                      <wp:simplePos x="0" y="0"/>
                      <wp:positionH relativeFrom="column">
                        <wp:posOffset>0</wp:posOffset>
                      </wp:positionH>
                      <wp:positionV relativeFrom="paragraph">
                        <wp:posOffset>0</wp:posOffset>
                      </wp:positionV>
                      <wp:extent cx="76200" cy="19050"/>
                      <wp:effectExtent l="19050" t="38100" r="19050" b="38100"/>
                      <wp:wrapNone/>
                      <wp:docPr id="156224" name="Text Box 156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80912" id="Text Box 156224" o:spid="_x0000_s1026" type="#_x0000_t202" style="position:absolute;margin-left:0;margin-top:0;width:6pt;height:1.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tWX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U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VjtW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0128" behindDoc="0" locked="0" layoutInCell="1" allowOverlap="1" wp14:anchorId="477C33EB" wp14:editId="02E0A6D3">
                      <wp:simplePos x="0" y="0"/>
                      <wp:positionH relativeFrom="column">
                        <wp:posOffset>0</wp:posOffset>
                      </wp:positionH>
                      <wp:positionV relativeFrom="paragraph">
                        <wp:posOffset>0</wp:posOffset>
                      </wp:positionV>
                      <wp:extent cx="76200" cy="19050"/>
                      <wp:effectExtent l="19050" t="38100" r="19050" b="38100"/>
                      <wp:wrapNone/>
                      <wp:docPr id="156225" name="Text Box 156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C98D6" id="Text Box 156225" o:spid="_x0000_s1026" type="#_x0000_t202" style="position:absolute;margin-left:0;margin-top:0;width:6pt;height:1.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VZdD9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1152" behindDoc="0" locked="0" layoutInCell="1" allowOverlap="1" wp14:anchorId="7F6CA811" wp14:editId="067895F5">
                      <wp:simplePos x="0" y="0"/>
                      <wp:positionH relativeFrom="column">
                        <wp:posOffset>0</wp:posOffset>
                      </wp:positionH>
                      <wp:positionV relativeFrom="paragraph">
                        <wp:posOffset>0</wp:posOffset>
                      </wp:positionV>
                      <wp:extent cx="76200" cy="19050"/>
                      <wp:effectExtent l="19050" t="38100" r="19050" b="38100"/>
                      <wp:wrapNone/>
                      <wp:docPr id="156226" name="Text Box 156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EDCB1" id="Text Box 156226" o:spid="_x0000_s1026" type="#_x0000_t202" style="position:absolute;margin-left:0;margin-top:0;width:6pt;height:1.5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ucd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U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0Juc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2176" behindDoc="0" locked="0" layoutInCell="1" allowOverlap="1" wp14:anchorId="5B1D9345" wp14:editId="18A7B1E9">
                      <wp:simplePos x="0" y="0"/>
                      <wp:positionH relativeFrom="column">
                        <wp:posOffset>0</wp:posOffset>
                      </wp:positionH>
                      <wp:positionV relativeFrom="paragraph">
                        <wp:posOffset>0</wp:posOffset>
                      </wp:positionV>
                      <wp:extent cx="76200" cy="19050"/>
                      <wp:effectExtent l="19050" t="38100" r="19050" b="38100"/>
                      <wp:wrapNone/>
                      <wp:docPr id="156227" name="Text Box 156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9ABB7A" id="Text Box 156227" o:spid="_x0000_s1026" type="#_x0000_t202" style="position:absolute;margin-left:0;margin-top:0;width:6pt;height:1.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Ua1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0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hPFGt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3200" behindDoc="0" locked="0" layoutInCell="1" allowOverlap="1" wp14:anchorId="7460E413" wp14:editId="441AA217">
                      <wp:simplePos x="0" y="0"/>
                      <wp:positionH relativeFrom="column">
                        <wp:posOffset>0</wp:posOffset>
                      </wp:positionH>
                      <wp:positionV relativeFrom="paragraph">
                        <wp:posOffset>0</wp:posOffset>
                      </wp:positionV>
                      <wp:extent cx="76200" cy="19050"/>
                      <wp:effectExtent l="19050" t="38100" r="19050" b="38100"/>
                      <wp:wrapNone/>
                      <wp:docPr id="156228" name="Text Box 156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747F60" id="Text Box 156228" o:spid="_x0000_s1026" type="#_x0000_t202" style="position:absolute;margin-left:0;margin-top:0;width:6pt;height:1.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gd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Iki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cpg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4224" behindDoc="0" locked="0" layoutInCell="1" allowOverlap="1" wp14:anchorId="4CC9297E" wp14:editId="5C499825">
                      <wp:simplePos x="0" y="0"/>
                      <wp:positionH relativeFrom="column">
                        <wp:posOffset>0</wp:posOffset>
                      </wp:positionH>
                      <wp:positionV relativeFrom="paragraph">
                        <wp:posOffset>0</wp:posOffset>
                      </wp:positionV>
                      <wp:extent cx="76200" cy="19050"/>
                      <wp:effectExtent l="19050" t="38100" r="19050" b="38100"/>
                      <wp:wrapNone/>
                      <wp:docPr id="156229" name="Text Box 156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09A0C" id="Text Box 156229" o:spid="_x0000_s1026" type="#_x0000_t202" style="position:absolute;margin-left:0;margin-top:0;width:6pt;height:1.5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Tm1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pTm1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5248" behindDoc="0" locked="0" layoutInCell="1" allowOverlap="1" wp14:anchorId="0E5EA753" wp14:editId="6045D37F">
                      <wp:simplePos x="0" y="0"/>
                      <wp:positionH relativeFrom="column">
                        <wp:posOffset>0</wp:posOffset>
                      </wp:positionH>
                      <wp:positionV relativeFrom="paragraph">
                        <wp:posOffset>0</wp:posOffset>
                      </wp:positionV>
                      <wp:extent cx="76200" cy="19050"/>
                      <wp:effectExtent l="19050" t="38100" r="19050" b="38100"/>
                      <wp:wrapNone/>
                      <wp:docPr id="156230" name="Text Box 156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10DB3" id="Text Box 156230" o:spid="_x0000_s1026" type="#_x0000_t202" style="position:absolute;margin-left:0;margin-top:0;width:6pt;height:1.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tSb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6272" behindDoc="0" locked="0" layoutInCell="1" allowOverlap="1" wp14:anchorId="71CF9FC0" wp14:editId="4530892D">
                      <wp:simplePos x="0" y="0"/>
                      <wp:positionH relativeFrom="column">
                        <wp:posOffset>0</wp:posOffset>
                      </wp:positionH>
                      <wp:positionV relativeFrom="paragraph">
                        <wp:posOffset>0</wp:posOffset>
                      </wp:positionV>
                      <wp:extent cx="76200" cy="19050"/>
                      <wp:effectExtent l="19050" t="38100" r="19050" b="38100"/>
                      <wp:wrapNone/>
                      <wp:docPr id="156231" name="Text Box 156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6173E1" id="Text Box 156231" o:spid="_x0000_s1026" type="#_x0000_t202" style="position:absolute;margin-left:0;margin-top:0;width:6pt;height:1.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HW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LoN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nhH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7296" behindDoc="0" locked="0" layoutInCell="1" allowOverlap="1" wp14:anchorId="720B6A12" wp14:editId="3AF135DE">
                      <wp:simplePos x="0" y="0"/>
                      <wp:positionH relativeFrom="column">
                        <wp:posOffset>0</wp:posOffset>
                      </wp:positionH>
                      <wp:positionV relativeFrom="paragraph">
                        <wp:posOffset>0</wp:posOffset>
                      </wp:positionV>
                      <wp:extent cx="76200" cy="19050"/>
                      <wp:effectExtent l="19050" t="38100" r="19050" b="38100"/>
                      <wp:wrapNone/>
                      <wp:docPr id="156232" name="Text Box 156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AE191B" id="Text Box 156232" o:spid="_x0000_s1026" type="#_x0000_t202" style="position:absolute;margin-left:0;margin-top:0;width:6pt;height:1.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YL0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Lq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M4YL0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8320" behindDoc="0" locked="0" layoutInCell="1" allowOverlap="1" wp14:anchorId="52AC4CE8" wp14:editId="370F3028">
                      <wp:simplePos x="0" y="0"/>
                      <wp:positionH relativeFrom="column">
                        <wp:posOffset>0</wp:posOffset>
                      </wp:positionH>
                      <wp:positionV relativeFrom="paragraph">
                        <wp:posOffset>0</wp:posOffset>
                      </wp:positionV>
                      <wp:extent cx="76200" cy="19050"/>
                      <wp:effectExtent l="19050" t="38100" r="19050" b="38100"/>
                      <wp:wrapNone/>
                      <wp:docPr id="156233" name="Text Box 156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01837" id="Text Box 156233" o:spid="_x0000_s1026" type="#_x0000_t202" style="position:absolute;margin-left:0;margin-top:0;width:6pt;height:1.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&#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8NiN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89344" behindDoc="0" locked="0" layoutInCell="1" allowOverlap="1" wp14:anchorId="5CB73A22" wp14:editId="7C3E0EC1">
                      <wp:simplePos x="0" y="0"/>
                      <wp:positionH relativeFrom="column">
                        <wp:posOffset>0</wp:posOffset>
                      </wp:positionH>
                      <wp:positionV relativeFrom="paragraph">
                        <wp:posOffset>0</wp:posOffset>
                      </wp:positionV>
                      <wp:extent cx="76200" cy="19050"/>
                      <wp:effectExtent l="19050" t="38100" r="19050" b="38100"/>
                      <wp:wrapNone/>
                      <wp:docPr id="156234" name="Text Box 156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A4D75" id="Text Box 156234" o:spid="_x0000_s1026" type="#_x0000_t202" style="position:absolute;margin-left:0;margin-top:0;width:6pt;height:1.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6Sx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LqN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uH6S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0368" behindDoc="0" locked="0" layoutInCell="1" allowOverlap="1" wp14:anchorId="73C8EB3C" wp14:editId="7DF55700">
                      <wp:simplePos x="0" y="0"/>
                      <wp:positionH relativeFrom="column">
                        <wp:posOffset>0</wp:posOffset>
                      </wp:positionH>
                      <wp:positionV relativeFrom="paragraph">
                        <wp:posOffset>0</wp:posOffset>
                      </wp:positionV>
                      <wp:extent cx="76200" cy="19050"/>
                      <wp:effectExtent l="19050" t="38100" r="19050" b="38100"/>
                      <wp:wrapNone/>
                      <wp:docPr id="156235" name="Text Box 156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79D89C" id="Text Box 156235" o:spid="_x0000_s1026" type="#_x0000_t202" style="position:absolute;margin-left:0;margin-top:0;width:6pt;height:1.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3sgFG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1392" behindDoc="0" locked="0" layoutInCell="1" allowOverlap="1" wp14:anchorId="4817A518" wp14:editId="4E255A91">
                      <wp:simplePos x="0" y="0"/>
                      <wp:positionH relativeFrom="column">
                        <wp:posOffset>0</wp:posOffset>
                      </wp:positionH>
                      <wp:positionV relativeFrom="paragraph">
                        <wp:posOffset>0</wp:posOffset>
                      </wp:positionV>
                      <wp:extent cx="76200" cy="19050"/>
                      <wp:effectExtent l="19050" t="38100" r="19050" b="38100"/>
                      <wp:wrapNone/>
                      <wp:docPr id="156236" name="Text Box 156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29A11" id="Text Box 156236" o:spid="_x0000_s1026" type="#_x0000_t202" style="position:absolute;margin-left:0;margin-top:0;width:6pt;height:1.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5Y7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Lp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t5Y7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2416" behindDoc="0" locked="0" layoutInCell="1" allowOverlap="1" wp14:anchorId="0A104625" wp14:editId="2D5FA846">
                      <wp:simplePos x="0" y="0"/>
                      <wp:positionH relativeFrom="column">
                        <wp:posOffset>0</wp:posOffset>
                      </wp:positionH>
                      <wp:positionV relativeFrom="paragraph">
                        <wp:posOffset>0</wp:posOffset>
                      </wp:positionV>
                      <wp:extent cx="76200" cy="19050"/>
                      <wp:effectExtent l="19050" t="38100" r="19050" b="38100"/>
                      <wp:wrapNone/>
                      <wp:docPr id="156237" name="Text Box 156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D958E8" id="Text Box 156237" o:spid="_x0000_s1026" type="#_x0000_t202" style="position:absolute;margin-left:0;margin-top:0;width:6pt;height:1.5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T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Lqd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YDe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3440" behindDoc="0" locked="0" layoutInCell="1" allowOverlap="1" wp14:anchorId="49C74D10" wp14:editId="7DE42B29">
                      <wp:simplePos x="0" y="0"/>
                      <wp:positionH relativeFrom="column">
                        <wp:posOffset>0</wp:posOffset>
                      </wp:positionH>
                      <wp:positionV relativeFrom="paragraph">
                        <wp:posOffset>0</wp:posOffset>
                      </wp:positionV>
                      <wp:extent cx="76200" cy="19050"/>
                      <wp:effectExtent l="19050" t="38100" r="19050" b="38100"/>
                      <wp:wrapNone/>
                      <wp:docPr id="156238" name="Text Box 156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A25F96" id="Text Box 156238" o:spid="_x0000_s1026" type="#_x0000_t202" style="position:absolute;margin-left:0;margin-top:0;width:6pt;height:1.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q4+k7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4464" behindDoc="0" locked="0" layoutInCell="1" allowOverlap="1" wp14:anchorId="3558C79F" wp14:editId="29EEDED4">
                      <wp:simplePos x="0" y="0"/>
                      <wp:positionH relativeFrom="column">
                        <wp:posOffset>0</wp:posOffset>
                      </wp:positionH>
                      <wp:positionV relativeFrom="paragraph">
                        <wp:posOffset>0</wp:posOffset>
                      </wp:positionV>
                      <wp:extent cx="76200" cy="19050"/>
                      <wp:effectExtent l="19050" t="38100" r="19050" b="38100"/>
                      <wp:wrapNone/>
                      <wp:docPr id="156239" name="Text Box 156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2C8130" id="Text Box 156239" o:spid="_x0000_s1026" type="#_x0000_t202" style="position:absolute;margin-left:0;margin-top:0;width:6pt;height:1.5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EiT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LpN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NEi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5488" behindDoc="0" locked="0" layoutInCell="1" allowOverlap="1" wp14:anchorId="4BE72A1B" wp14:editId="7E472565">
                      <wp:simplePos x="0" y="0"/>
                      <wp:positionH relativeFrom="column">
                        <wp:posOffset>0</wp:posOffset>
                      </wp:positionH>
                      <wp:positionV relativeFrom="paragraph">
                        <wp:posOffset>0</wp:posOffset>
                      </wp:positionV>
                      <wp:extent cx="76200" cy="19050"/>
                      <wp:effectExtent l="19050" t="38100" r="19050" b="38100"/>
                      <wp:wrapNone/>
                      <wp:docPr id="156240" name="Text Box 156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733E9" id="Text Box 156240" o:spid="_x0000_s1026" type="#_x0000_t202" style="position:absolute;margin-left:0;margin-top:0;width:6pt;height:1.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SN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jL/kjW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6512" behindDoc="0" locked="0" layoutInCell="1" allowOverlap="1" wp14:anchorId="0A72A0DC" wp14:editId="6A91D37D">
                      <wp:simplePos x="0" y="0"/>
                      <wp:positionH relativeFrom="column">
                        <wp:posOffset>0</wp:posOffset>
                      </wp:positionH>
                      <wp:positionV relativeFrom="paragraph">
                        <wp:posOffset>0</wp:posOffset>
                      </wp:positionV>
                      <wp:extent cx="76200" cy="19050"/>
                      <wp:effectExtent l="19050" t="38100" r="19050" b="38100"/>
                      <wp:wrapNone/>
                      <wp:docPr id="156241" name="Text Box 156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146917" id="Text Box 156241" o:spid="_x0000_s1026" type="#_x0000_t202" style="position:absolute;margin-left:0;margin-top:0;width:6pt;height:1.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EUl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c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8aEU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7536" behindDoc="0" locked="0" layoutInCell="1" allowOverlap="1" wp14:anchorId="776B4BC2" wp14:editId="6A463A26">
                      <wp:simplePos x="0" y="0"/>
                      <wp:positionH relativeFrom="column">
                        <wp:posOffset>19050</wp:posOffset>
                      </wp:positionH>
                      <wp:positionV relativeFrom="paragraph">
                        <wp:posOffset>0</wp:posOffset>
                      </wp:positionV>
                      <wp:extent cx="76200" cy="47625"/>
                      <wp:effectExtent l="19050" t="0" r="19050" b="9525"/>
                      <wp:wrapNone/>
                      <wp:docPr id="156242" name="Text Box 156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13FCC" id="Text Box 156242" o:spid="_x0000_s1026" type="#_x0000_t202" style="position:absolute;margin-left:1.5pt;margin-top:0;width:6pt;height:3.7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UM5tr2ECAAAgBQAADgAAAAAAAAAAAAAAAAAuAgAAZHJzL2Uyb0RvYy54&#10;bWxQSwECLQAUAAYACAAAACEAj6SejtkAAAADAQAADwAAAAAAAAAAAAAAAAC7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8560" behindDoc="0" locked="0" layoutInCell="1" allowOverlap="1" wp14:anchorId="2331BA91" wp14:editId="45CF22B2">
                      <wp:simplePos x="0" y="0"/>
                      <wp:positionH relativeFrom="column">
                        <wp:posOffset>19050</wp:posOffset>
                      </wp:positionH>
                      <wp:positionV relativeFrom="paragraph">
                        <wp:posOffset>0</wp:posOffset>
                      </wp:positionV>
                      <wp:extent cx="76200" cy="47625"/>
                      <wp:effectExtent l="19050" t="0" r="19050" b="9525"/>
                      <wp:wrapNone/>
                      <wp:docPr id="156243" name="Text Box 156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582365" id="Text Box 156243" o:spid="_x0000_s1026" type="#_x0000_t202" style="position:absolute;margin-left:1.5pt;margin-top:0;width:6pt;height:3.75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GAZzAdiAgAAIAUAAA4AAAAAAAAAAAAAAAAALgIAAGRycy9lMm9Eb2Mu&#10;eG1sUEsBAi0AFAAGAAgAAAAhAI+kno7ZAAAAAwEAAA8AAAAAAAAAAAAAAAAAvA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099584" behindDoc="0" locked="0" layoutInCell="1" allowOverlap="1" wp14:anchorId="3672CE39" wp14:editId="6D5E2617">
                      <wp:simplePos x="0" y="0"/>
                      <wp:positionH relativeFrom="column">
                        <wp:posOffset>0</wp:posOffset>
                      </wp:positionH>
                      <wp:positionV relativeFrom="paragraph">
                        <wp:posOffset>0</wp:posOffset>
                      </wp:positionV>
                      <wp:extent cx="76200" cy="19050"/>
                      <wp:effectExtent l="19050" t="38100" r="19050" b="38100"/>
                      <wp:wrapNone/>
                      <wp:docPr id="156244" name="Text Box 156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919DA6" id="Text Box 156244" o:spid="_x0000_s1026" type="#_x0000_t202" style="position:absolute;margin-left:0;margin-top:0;width:6pt;height:1.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j+nwQ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0608" behindDoc="0" locked="0" layoutInCell="1" allowOverlap="1" wp14:anchorId="4FE821D6" wp14:editId="1766F4B9">
                      <wp:simplePos x="0" y="0"/>
                      <wp:positionH relativeFrom="column">
                        <wp:posOffset>0</wp:posOffset>
                      </wp:positionH>
                      <wp:positionV relativeFrom="paragraph">
                        <wp:posOffset>0</wp:posOffset>
                      </wp:positionV>
                      <wp:extent cx="76200" cy="19050"/>
                      <wp:effectExtent l="19050" t="38100" r="19050" b="38100"/>
                      <wp:wrapNone/>
                      <wp:docPr id="156245" name="Text Box 156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9FDB5E" id="Text Box 156245" o:spid="_x0000_s1026" type="#_x0000_t202" style="position:absolute;margin-left:0;margin-top:0;width:6pt;height:1.5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Hq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4wU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lH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1632" behindDoc="0" locked="0" layoutInCell="1" allowOverlap="1" wp14:anchorId="63C718D9" wp14:editId="68112D26">
                      <wp:simplePos x="0" y="0"/>
                      <wp:positionH relativeFrom="column">
                        <wp:posOffset>0</wp:posOffset>
                      </wp:positionH>
                      <wp:positionV relativeFrom="paragraph">
                        <wp:posOffset>0</wp:posOffset>
                      </wp:positionV>
                      <wp:extent cx="76200" cy="19050"/>
                      <wp:effectExtent l="19050" t="38100" r="19050" b="38100"/>
                      <wp:wrapNone/>
                      <wp:docPr id="156246" name="Text Box 156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8403EC" id="Text Box 156246" o:spid="_x0000_s1026" type="#_x0000_t202" style="position:absolute;margin-left:0;margin-top:0;width:6pt;height:1.5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LI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c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uQcL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2656" behindDoc="0" locked="0" layoutInCell="1" allowOverlap="1" wp14:anchorId="75FDEF5B" wp14:editId="29D46D1F">
                      <wp:simplePos x="0" y="0"/>
                      <wp:positionH relativeFrom="column">
                        <wp:posOffset>0</wp:posOffset>
                      </wp:positionH>
                      <wp:positionV relativeFrom="paragraph">
                        <wp:posOffset>0</wp:posOffset>
                      </wp:positionV>
                      <wp:extent cx="76200" cy="19050"/>
                      <wp:effectExtent l="19050" t="38100" r="19050" b="38100"/>
                      <wp:wrapNone/>
                      <wp:docPr id="156247" name="Text Box 156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88A468" id="Text Box 156247" o:spid="_x0000_s1026" type="#_x0000_t202" style="position:absolute;margin-left:0;margin-top:0;width:6pt;height:1.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mNg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8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pZjY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3680" behindDoc="0" locked="0" layoutInCell="1" allowOverlap="1" wp14:anchorId="556B09DD" wp14:editId="066647B1">
                      <wp:simplePos x="0" y="0"/>
                      <wp:positionH relativeFrom="column">
                        <wp:posOffset>0</wp:posOffset>
                      </wp:positionH>
                      <wp:positionV relativeFrom="paragraph">
                        <wp:posOffset>0</wp:posOffset>
                      </wp:positionV>
                      <wp:extent cx="76200" cy="19050"/>
                      <wp:effectExtent l="19050" t="38100" r="19050" b="38100"/>
                      <wp:wrapNone/>
                      <wp:docPr id="156248" name="Text Box 156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81802A" id="Text Box 156248" o:spid="_x0000_s1026" type="#_x0000_t202" style="position:absolute;margin-left:0;margin-top:0;width:6pt;height:1.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b3I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Ili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LFb3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4704" behindDoc="0" locked="0" layoutInCell="1" allowOverlap="1" wp14:anchorId="1CD91410" wp14:editId="4EE37D95">
                      <wp:simplePos x="0" y="0"/>
                      <wp:positionH relativeFrom="column">
                        <wp:posOffset>0</wp:posOffset>
                      </wp:positionH>
                      <wp:positionV relativeFrom="paragraph">
                        <wp:posOffset>0</wp:posOffset>
                      </wp:positionV>
                      <wp:extent cx="76200" cy="19050"/>
                      <wp:effectExtent l="19050" t="38100" r="19050" b="38100"/>
                      <wp:wrapNone/>
                      <wp:docPr id="156249" name="Text Box 156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01D08" id="Text Box 156249" o:spid="_x0000_s1026" type="#_x0000_t202" style="position:absolute;margin-left:0;margin-top:0;width:6pt;height:1.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hxg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c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7whx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5728" behindDoc="0" locked="0" layoutInCell="1" allowOverlap="1" wp14:anchorId="085599D2" wp14:editId="56FAB4DA">
                      <wp:simplePos x="0" y="0"/>
                      <wp:positionH relativeFrom="column">
                        <wp:posOffset>0</wp:posOffset>
                      </wp:positionH>
                      <wp:positionV relativeFrom="paragraph">
                        <wp:posOffset>0</wp:posOffset>
                      </wp:positionV>
                      <wp:extent cx="76200" cy="19050"/>
                      <wp:effectExtent l="19050" t="38100" r="19050" b="38100"/>
                      <wp:wrapNone/>
                      <wp:docPr id="156250" name="Text Box 156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BD88F2" id="Text Box 156250" o:spid="_x0000_s1026" type="#_x0000_t202" style="position:absolute;margin-left:0;margin-top:0;width:6pt;height:1.5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cula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6752" behindDoc="0" locked="0" layoutInCell="1" allowOverlap="1" wp14:anchorId="6AF8E56F" wp14:editId="6986D626">
                      <wp:simplePos x="0" y="0"/>
                      <wp:positionH relativeFrom="column">
                        <wp:posOffset>0</wp:posOffset>
                      </wp:positionH>
                      <wp:positionV relativeFrom="paragraph">
                        <wp:posOffset>0</wp:posOffset>
                      </wp:positionV>
                      <wp:extent cx="76200" cy="19050"/>
                      <wp:effectExtent l="19050" t="38100" r="19050" b="38100"/>
                      <wp:wrapNone/>
                      <wp:docPr id="156251" name="Text Box 156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31E33" id="Text Box 156251" o:spid="_x0000_s1026" type="#_x0000_t202" style="position:absolute;margin-left:0;margin-top:0;width:6pt;height:1.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QD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kxE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TQ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7776" behindDoc="0" locked="0" layoutInCell="1" allowOverlap="1" wp14:anchorId="74D24F56" wp14:editId="433A86C9">
                      <wp:simplePos x="0" y="0"/>
                      <wp:positionH relativeFrom="column">
                        <wp:posOffset>0</wp:posOffset>
                      </wp:positionH>
                      <wp:positionV relativeFrom="paragraph">
                        <wp:posOffset>0</wp:posOffset>
                      </wp:positionV>
                      <wp:extent cx="76200" cy="19050"/>
                      <wp:effectExtent l="19050" t="38100" r="19050" b="38100"/>
                      <wp:wrapNone/>
                      <wp:docPr id="156252" name="Text Box 156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8979AA" id="Text Box 156252" o:spid="_x0000_s1026" type="#_x0000_t202" style="position:absolute;margin-left:0;margin-top:0;width:6pt;height:1.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qch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kwk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hqc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8800" behindDoc="0" locked="0" layoutInCell="1" allowOverlap="1" wp14:anchorId="3751A044" wp14:editId="517E22F9">
                      <wp:simplePos x="0" y="0"/>
                      <wp:positionH relativeFrom="column">
                        <wp:posOffset>0</wp:posOffset>
                      </wp:positionH>
                      <wp:positionV relativeFrom="paragraph">
                        <wp:posOffset>0</wp:posOffset>
                      </wp:positionV>
                      <wp:extent cx="76200" cy="19050"/>
                      <wp:effectExtent l="19050" t="38100" r="19050" b="38100"/>
                      <wp:wrapNone/>
                      <wp:docPr id="156253" name="Text Box 156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D90092" id="Text Box 156253" o:spid="_x0000_s1026" type="#_x0000_t202" style="position:absolute;margin-left:0;margin-top:0;width:6pt;height:1.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lEGi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09824" behindDoc="0" locked="0" layoutInCell="1" allowOverlap="1" wp14:anchorId="6F10953A" wp14:editId="6A39CC0D">
                      <wp:simplePos x="0" y="0"/>
                      <wp:positionH relativeFrom="column">
                        <wp:posOffset>0</wp:posOffset>
                      </wp:positionH>
                      <wp:positionV relativeFrom="paragraph">
                        <wp:posOffset>0</wp:posOffset>
                      </wp:positionV>
                      <wp:extent cx="76200" cy="19050"/>
                      <wp:effectExtent l="19050" t="38100" r="19050" b="38100"/>
                      <wp:wrapNone/>
                      <wp:docPr id="156254" name="Text Box 156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FFB7F" id="Text Box 156254" o:spid="_x0000_s1026" type="#_x0000_t202" style="position:absolute;margin-left:0;margin-top:0;width:6pt;height:1.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IFk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kxk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0eIF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0848" behindDoc="0" locked="0" layoutInCell="1" allowOverlap="1" wp14:anchorId="465603D6" wp14:editId="6CDDFEE8">
                      <wp:simplePos x="0" y="0"/>
                      <wp:positionH relativeFrom="column">
                        <wp:posOffset>0</wp:posOffset>
                      </wp:positionH>
                      <wp:positionV relativeFrom="paragraph">
                        <wp:posOffset>0</wp:posOffset>
                      </wp:positionV>
                      <wp:extent cx="76200" cy="19050"/>
                      <wp:effectExtent l="19050" t="38100" r="19050" b="38100"/>
                      <wp:wrapNone/>
                      <wp:docPr id="156255" name="Text Box 156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98425" id="Text Box 156255" o:spid="_x0000_s1026" type="#_x0000_t202" style="position:absolute;margin-left:0;margin-top:0;width:6pt;height:1.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yDM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kwU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EryD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1872" behindDoc="0" locked="0" layoutInCell="1" allowOverlap="1" wp14:anchorId="1B890624" wp14:editId="72BD504B">
                      <wp:simplePos x="0" y="0"/>
                      <wp:positionH relativeFrom="column">
                        <wp:posOffset>0</wp:posOffset>
                      </wp:positionH>
                      <wp:positionV relativeFrom="paragraph">
                        <wp:posOffset>0</wp:posOffset>
                      </wp:positionV>
                      <wp:extent cx="76200" cy="19050"/>
                      <wp:effectExtent l="19050" t="38100" r="19050" b="38100"/>
                      <wp:wrapNone/>
                      <wp:docPr id="156256" name="Text Box 156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EFE9C" id="Text Box 156256" o:spid="_x0000_s1026" type="#_x0000_t202" style="position:absolute;margin-left:0;margin-top:0;width:6pt;height:1.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LPu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kxU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V0LP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2896" behindDoc="0" locked="0" layoutInCell="1" allowOverlap="1" wp14:anchorId="63BE3672" wp14:editId="133B8E28">
                      <wp:simplePos x="0" y="0"/>
                      <wp:positionH relativeFrom="column">
                        <wp:posOffset>0</wp:posOffset>
                      </wp:positionH>
                      <wp:positionV relativeFrom="paragraph">
                        <wp:posOffset>0</wp:posOffset>
                      </wp:positionV>
                      <wp:extent cx="76200" cy="19050"/>
                      <wp:effectExtent l="19050" t="38100" r="19050" b="38100"/>
                      <wp:wrapNone/>
                      <wp:docPr id="156257" name="Text Box 15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3CD215" id="Text Box 156257" o:spid="_x0000_s1026" type="#_x0000_t202" style="position:absolute;margin-left:0;margin-top:0;width:6pt;height:1.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xJGZg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5QcSR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3920" behindDoc="0" locked="0" layoutInCell="1" allowOverlap="1" wp14:anchorId="6EC946BB" wp14:editId="3AAB6899">
                      <wp:simplePos x="0" y="0"/>
                      <wp:positionH relativeFrom="column">
                        <wp:posOffset>0</wp:posOffset>
                      </wp:positionH>
                      <wp:positionV relativeFrom="paragraph">
                        <wp:posOffset>0</wp:posOffset>
                      </wp:positionV>
                      <wp:extent cx="76200" cy="19050"/>
                      <wp:effectExtent l="19050" t="38100" r="19050" b="38100"/>
                      <wp:wrapNone/>
                      <wp:docPr id="156258" name="Text Box 156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371050" id="Text Box 156258" o:spid="_x0000_s1026" type="#_x0000_t202" style="position:absolute;margin-left:0;margin-top:0;width:6pt;height:1.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hMz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4944" behindDoc="0" locked="0" layoutInCell="1" allowOverlap="1" wp14:anchorId="5CD88860" wp14:editId="79F4C00F">
                      <wp:simplePos x="0" y="0"/>
                      <wp:positionH relativeFrom="column">
                        <wp:posOffset>0</wp:posOffset>
                      </wp:positionH>
                      <wp:positionV relativeFrom="paragraph">
                        <wp:posOffset>0</wp:posOffset>
                      </wp:positionV>
                      <wp:extent cx="76200" cy="19050"/>
                      <wp:effectExtent l="19050" t="38100" r="19050" b="38100"/>
                      <wp:wrapNone/>
                      <wp:docPr id="156259" name="Text Box 156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B8B28" id="Text Box 156259" o:spid="_x0000_s1026" type="#_x0000_t202" style="position:absolute;margin-left:0;margin-top:0;width:6pt;height:1.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1G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kw0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U21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5968" behindDoc="0" locked="0" layoutInCell="1" allowOverlap="1" wp14:anchorId="3D7902F3" wp14:editId="6672F5B9">
                      <wp:simplePos x="0" y="0"/>
                      <wp:positionH relativeFrom="column">
                        <wp:posOffset>0</wp:posOffset>
                      </wp:positionH>
                      <wp:positionV relativeFrom="paragraph">
                        <wp:posOffset>0</wp:posOffset>
                      </wp:positionV>
                      <wp:extent cx="76200" cy="19050"/>
                      <wp:effectExtent l="19050" t="38100" r="19050" b="38100"/>
                      <wp:wrapNone/>
                      <wp:docPr id="156260" name="Text Box 156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DE198" id="Text Box 156260" o:spid="_x0000_s1026" type="#_x0000_t202" style="position:absolute;margin-left:0;margin-top:0;width:6pt;height:1.5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QfB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nkQJ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6nQf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6992" behindDoc="0" locked="0" layoutInCell="1" allowOverlap="1" wp14:anchorId="6349A50E" wp14:editId="1B4DE4AD">
                      <wp:simplePos x="0" y="0"/>
                      <wp:positionH relativeFrom="column">
                        <wp:posOffset>0</wp:posOffset>
                      </wp:positionH>
                      <wp:positionV relativeFrom="paragraph">
                        <wp:posOffset>0</wp:posOffset>
                      </wp:positionV>
                      <wp:extent cx="76200" cy="19050"/>
                      <wp:effectExtent l="19050" t="38100" r="19050" b="38100"/>
                      <wp:wrapNone/>
                      <wp:docPr id="156261" name="Text Box 156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91C10F" id="Text Box 156261" o:spid="_x0000_s1026" type="#_x0000_t202" style="position:absolute;margin-left:0;margin-top:0;width:6pt;height:1.5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Zp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S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SqZ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8016" behindDoc="0" locked="0" layoutInCell="1" allowOverlap="1" wp14:anchorId="164A8B7B" wp14:editId="44D59DDD">
                      <wp:simplePos x="0" y="0"/>
                      <wp:positionH relativeFrom="column">
                        <wp:posOffset>0</wp:posOffset>
                      </wp:positionH>
                      <wp:positionV relativeFrom="paragraph">
                        <wp:posOffset>0</wp:posOffset>
                      </wp:positionV>
                      <wp:extent cx="76200" cy="19050"/>
                      <wp:effectExtent l="19050" t="38100" r="19050" b="38100"/>
                      <wp:wrapNone/>
                      <wp:docPr id="156262" name="Text Box 156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27392E" id="Text Box 156262" o:spid="_x0000_s1026" type="#_x0000_t202" style="position:absolute;margin-left:0;margin-top:0;width:6pt;height:1.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TVL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bNTV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19040" behindDoc="0" locked="0" layoutInCell="1" allowOverlap="1" wp14:anchorId="5215F942" wp14:editId="300827E1">
                      <wp:simplePos x="0" y="0"/>
                      <wp:positionH relativeFrom="column">
                        <wp:posOffset>0</wp:posOffset>
                      </wp:positionH>
                      <wp:positionV relativeFrom="paragraph">
                        <wp:posOffset>0</wp:posOffset>
                      </wp:positionV>
                      <wp:extent cx="76200" cy="19050"/>
                      <wp:effectExtent l="19050" t="38100" r="19050" b="38100"/>
                      <wp:wrapNone/>
                      <wp:docPr id="156263" name="Text Box 156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4D045B" id="Text Box 156263" o:spid="_x0000_s1026" type="#_x0000_t202" style="position:absolute;margin-left:0;margin-top:0;width:6pt;height:1.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pTj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Ep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r4pT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0064" behindDoc="0" locked="0" layoutInCell="1" allowOverlap="1" wp14:anchorId="43EEA07B" wp14:editId="348F5BF0">
                      <wp:simplePos x="0" y="0"/>
                      <wp:positionH relativeFrom="column">
                        <wp:posOffset>0</wp:posOffset>
                      </wp:positionH>
                      <wp:positionV relativeFrom="paragraph">
                        <wp:posOffset>0</wp:posOffset>
                      </wp:positionV>
                      <wp:extent cx="76200" cy="19050"/>
                      <wp:effectExtent l="19050" t="38100" r="19050" b="38100"/>
                      <wp:wrapNone/>
                      <wp:docPr id="156264" name="Text Box 156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A161B9" id="Text Box 156264" o:spid="_x0000_s1026" type="#_x0000_t202" style="position:absolute;margin-left:0;margin-top:0;width:6pt;height:1.5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xMO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S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5yxM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1088" behindDoc="0" locked="0" layoutInCell="1" allowOverlap="1" wp14:anchorId="7AC6C413" wp14:editId="365D0E74">
                      <wp:simplePos x="0" y="0"/>
                      <wp:positionH relativeFrom="column">
                        <wp:posOffset>0</wp:posOffset>
                      </wp:positionH>
                      <wp:positionV relativeFrom="paragraph">
                        <wp:posOffset>0</wp:posOffset>
                      </wp:positionV>
                      <wp:extent cx="76200" cy="19050"/>
                      <wp:effectExtent l="19050" t="38100" r="19050" b="38100"/>
                      <wp:wrapNone/>
                      <wp:docPr id="156265" name="Text Box 156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6F703" id="Text Box 156265" o:spid="_x0000_s1026" type="#_x0000_t202" style="position:absolute;margin-left:0;margin-top:0;width:6pt;height:1.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Km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0wU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JHLK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2112" behindDoc="0" locked="0" layoutInCell="1" allowOverlap="1" wp14:anchorId="2B00543B" wp14:editId="46AC17FA">
                      <wp:simplePos x="0" y="0"/>
                      <wp:positionH relativeFrom="column">
                        <wp:posOffset>0</wp:posOffset>
                      </wp:positionH>
                      <wp:positionV relativeFrom="paragraph">
                        <wp:posOffset>0</wp:posOffset>
                      </wp:positionV>
                      <wp:extent cx="76200" cy="19050"/>
                      <wp:effectExtent l="19050" t="38100" r="19050" b="38100"/>
                      <wp:wrapNone/>
                      <wp:docPr id="156266" name="Text Box 156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C77CA" id="Text Box 156266" o:spid="_x0000_s1026" type="#_x0000_t202" style="position:absolute;margin-left:0;margin-top:0;width:6pt;height:1.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yGE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S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YYyG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3136" behindDoc="0" locked="0" layoutInCell="1" allowOverlap="1" wp14:anchorId="5320A2AB" wp14:editId="260D5396">
                      <wp:simplePos x="0" y="0"/>
                      <wp:positionH relativeFrom="column">
                        <wp:posOffset>0</wp:posOffset>
                      </wp:positionH>
                      <wp:positionV relativeFrom="paragraph">
                        <wp:posOffset>0</wp:posOffset>
                      </wp:positionV>
                      <wp:extent cx="76200" cy="19050"/>
                      <wp:effectExtent l="19050" t="38100" r="19050" b="38100"/>
                      <wp:wrapNone/>
                      <wp:docPr id="156267" name="Text Box 156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06344" id="Text Box 156267" o:spid="_x0000_s1026" type="#_x0000_t202" style="position:absolute;margin-left:0;margin-top:0;width:6pt;height:1.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IAs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y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LSAL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4160" behindDoc="0" locked="0" layoutInCell="1" allowOverlap="1" wp14:anchorId="684C76AF" wp14:editId="58720591">
                      <wp:simplePos x="0" y="0"/>
                      <wp:positionH relativeFrom="column">
                        <wp:posOffset>0</wp:posOffset>
                      </wp:positionH>
                      <wp:positionV relativeFrom="paragraph">
                        <wp:posOffset>0</wp:posOffset>
                      </wp:positionV>
                      <wp:extent cx="76200" cy="19050"/>
                      <wp:effectExtent l="19050" t="38100" r="19050" b="38100"/>
                      <wp:wrapNone/>
                      <wp:docPr id="156268" name="Text Box 156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B99973" id="Text Box 156268" o:spid="_x0000_s1026" type="#_x0000_t202" style="position:absolute;margin-left:0;margin-top:0;width:6pt;height:1.5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16E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IkS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9N16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5184" behindDoc="0" locked="0" layoutInCell="1" allowOverlap="1" wp14:anchorId="294C7E65" wp14:editId="76999FB0">
                      <wp:simplePos x="0" y="0"/>
                      <wp:positionH relativeFrom="column">
                        <wp:posOffset>0</wp:posOffset>
                      </wp:positionH>
                      <wp:positionV relativeFrom="paragraph">
                        <wp:posOffset>0</wp:posOffset>
                      </wp:positionV>
                      <wp:extent cx="76200" cy="19050"/>
                      <wp:effectExtent l="19050" t="38100" r="19050" b="38100"/>
                      <wp:wrapNone/>
                      <wp:docPr id="156269" name="Text Box 156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8E093D" id="Text Box 156269" o:spid="_x0000_s1026" type="#_x0000_t202" style="position:absolute;margin-left:0;margin-top:0;width:6pt;height:1.5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P8s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4P8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6208" behindDoc="0" locked="0" layoutInCell="1" allowOverlap="1" wp14:anchorId="7E900936" wp14:editId="76BE5A92">
                      <wp:simplePos x="0" y="0"/>
                      <wp:positionH relativeFrom="column">
                        <wp:posOffset>0</wp:posOffset>
                      </wp:positionH>
                      <wp:positionV relativeFrom="paragraph">
                        <wp:posOffset>0</wp:posOffset>
                      </wp:positionV>
                      <wp:extent cx="76200" cy="19050"/>
                      <wp:effectExtent l="19050" t="38100" r="19050" b="38100"/>
                      <wp:wrapNone/>
                      <wp:docPr id="156270" name="Text Box 156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196D2" id="Text Box 156270" o:spid="_x0000_s1026" type="#_x0000_t202" style="position:absolute;margin-left:0;margin-top:0;width:6pt;height:1.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Hbn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BDHb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7232" behindDoc="0" locked="0" layoutInCell="1" allowOverlap="1" wp14:anchorId="7FA579E9" wp14:editId="0A42EEFC">
                      <wp:simplePos x="0" y="0"/>
                      <wp:positionH relativeFrom="column">
                        <wp:posOffset>0</wp:posOffset>
                      </wp:positionH>
                      <wp:positionV relativeFrom="paragraph">
                        <wp:posOffset>0</wp:posOffset>
                      </wp:positionV>
                      <wp:extent cx="76200" cy="19050"/>
                      <wp:effectExtent l="19050" t="38100" r="19050" b="38100"/>
                      <wp:wrapNone/>
                      <wp:docPr id="156271" name="Text Box 156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EF448B" id="Text Box 156271" o:spid="_x0000_s1026" type="#_x0000_t202" style="position:absolute;margin-left:0;margin-top:0;width:6pt;height:1.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9dP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9Eix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dvXT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8256" behindDoc="0" locked="0" layoutInCell="1" allowOverlap="1" wp14:anchorId="44D6FF74" wp14:editId="0712F10B">
                      <wp:simplePos x="0" y="0"/>
                      <wp:positionH relativeFrom="column">
                        <wp:posOffset>0</wp:posOffset>
                      </wp:positionH>
                      <wp:positionV relativeFrom="paragraph">
                        <wp:posOffset>0</wp:posOffset>
                      </wp:positionV>
                      <wp:extent cx="76200" cy="19050"/>
                      <wp:effectExtent l="19050" t="38100" r="19050" b="38100"/>
                      <wp:wrapNone/>
                      <wp:docPr id="156272" name="Text Box 156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F671D" id="Text Box 156272" o:spid="_x0000_s1026" type="#_x0000_t202" style="position:absolute;margin-left:0;margin-top:0;width:6pt;height:1.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ERt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9Ei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KREb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29280" behindDoc="0" locked="0" layoutInCell="1" allowOverlap="1" wp14:anchorId="7CB5D5AF" wp14:editId="66D39E99">
                      <wp:simplePos x="0" y="0"/>
                      <wp:positionH relativeFrom="column">
                        <wp:posOffset>0</wp:posOffset>
                      </wp:positionH>
                      <wp:positionV relativeFrom="paragraph">
                        <wp:posOffset>0</wp:posOffset>
                      </wp:positionV>
                      <wp:extent cx="76200" cy="19050"/>
                      <wp:effectExtent l="19050" t="38100" r="19050" b="38100"/>
                      <wp:wrapNone/>
                      <wp:docPr id="156273" name="Text Box 156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E58CD" id="Text Box 156273" o:spid="_x0000_s1026" type="#_x0000_t202" style="position:absolute;margin-left:0;margin-top:0;width:6pt;height:1.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XF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Jre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Qc+X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0304" behindDoc="0" locked="0" layoutInCell="1" allowOverlap="1" wp14:anchorId="5F782F84" wp14:editId="20C3D64A">
                      <wp:simplePos x="0" y="0"/>
                      <wp:positionH relativeFrom="column">
                        <wp:posOffset>0</wp:posOffset>
                      </wp:positionH>
                      <wp:positionV relativeFrom="paragraph">
                        <wp:posOffset>0</wp:posOffset>
                      </wp:positionV>
                      <wp:extent cx="76200" cy="19050"/>
                      <wp:effectExtent l="19050" t="38100" r="19050" b="38100"/>
                      <wp:wrapNone/>
                      <wp:docPr id="156274" name="Text Box 156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E2A7C6" id="Text Box 156274" o:spid="_x0000_s1026" type="#_x0000_t202" style="position:absolute;margin-left:0;margin-top:0;width:6pt;height:1.5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mIo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9Eix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AlpiK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1328" behindDoc="0" locked="0" layoutInCell="1" allowOverlap="1" wp14:anchorId="1400879D" wp14:editId="735F4462">
                      <wp:simplePos x="0" y="0"/>
                      <wp:positionH relativeFrom="column">
                        <wp:posOffset>0</wp:posOffset>
                      </wp:positionH>
                      <wp:positionV relativeFrom="paragraph">
                        <wp:posOffset>0</wp:posOffset>
                      </wp:positionV>
                      <wp:extent cx="76200" cy="19050"/>
                      <wp:effectExtent l="19050" t="38100" r="19050" b="38100"/>
                      <wp:wrapNone/>
                      <wp:docPr id="156275" name="Text Box 156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C1D236" id="Text Box 156275" o:spid="_x0000_s1026" type="#_x0000_t202" style="position:absolute;margin-left:0;margin-top:0;width:6pt;height:1.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cOAZg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o3Dg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2352" behindDoc="0" locked="0" layoutInCell="1" allowOverlap="1" wp14:anchorId="28CF6634" wp14:editId="3790A372">
                      <wp:simplePos x="0" y="0"/>
                      <wp:positionH relativeFrom="column">
                        <wp:posOffset>0</wp:posOffset>
                      </wp:positionH>
                      <wp:positionV relativeFrom="paragraph">
                        <wp:posOffset>0</wp:posOffset>
                      </wp:positionV>
                      <wp:extent cx="76200" cy="19050"/>
                      <wp:effectExtent l="19050" t="38100" r="19050" b="38100"/>
                      <wp:wrapNone/>
                      <wp:docPr id="156276" name="Text Box 156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B15274" id="Text Box 156276" o:spid="_x0000_s1026" type="#_x0000_t202" style="position:absolute;margin-left:0;margin-top:0;width:6pt;height:1.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lCi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9EiwU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JQo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3376" behindDoc="0" locked="0" layoutInCell="1" allowOverlap="1" wp14:anchorId="42DB1BFD" wp14:editId="6ACD8F00">
                      <wp:simplePos x="0" y="0"/>
                      <wp:positionH relativeFrom="column">
                        <wp:posOffset>0</wp:posOffset>
                      </wp:positionH>
                      <wp:positionV relativeFrom="paragraph">
                        <wp:posOffset>0</wp:posOffset>
                      </wp:positionV>
                      <wp:extent cx="76200" cy="19050"/>
                      <wp:effectExtent l="19050" t="38100" r="19050" b="38100"/>
                      <wp:wrapNone/>
                      <wp:docPr id="156277" name="Text Box 156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78D00" id="Text Box 156277" o:spid="_x0000_s1026" type="#_x0000_t202" style="position:absolute;margin-left:0;margin-top:0;width:6pt;height:1.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EK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yXxC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4400" behindDoc="0" locked="0" layoutInCell="1" allowOverlap="1" wp14:anchorId="6AF3E7E3" wp14:editId="2A13D718">
                      <wp:simplePos x="0" y="0"/>
                      <wp:positionH relativeFrom="column">
                        <wp:posOffset>0</wp:posOffset>
                      </wp:positionH>
                      <wp:positionV relativeFrom="paragraph">
                        <wp:posOffset>0</wp:posOffset>
                      </wp:positionV>
                      <wp:extent cx="76200" cy="19050"/>
                      <wp:effectExtent l="19050" t="38100" r="19050" b="38100"/>
                      <wp:wrapNone/>
                      <wp:docPr id="156278" name="Text Box 156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DC00F" id="Text Box 156278" o:spid="_x0000_s1026" type="#_x0000_t202" style="position:absolute;margin-left:0;margin-top:0;width:6pt;height:1.5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i+i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Gpi+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5424" behindDoc="0" locked="0" layoutInCell="1" allowOverlap="1" wp14:anchorId="562F6F49" wp14:editId="74CD2CDE">
                      <wp:simplePos x="0" y="0"/>
                      <wp:positionH relativeFrom="column">
                        <wp:posOffset>0</wp:posOffset>
                      </wp:positionH>
                      <wp:positionV relativeFrom="paragraph">
                        <wp:posOffset>0</wp:posOffset>
                      </wp:positionV>
                      <wp:extent cx="76200" cy="19050"/>
                      <wp:effectExtent l="19050" t="38100" r="19050" b="38100"/>
                      <wp:wrapNone/>
                      <wp:docPr id="156279" name="Text Box 156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1B6236" id="Text Box 156279" o:spid="_x0000_s1026" type="#_x0000_t202" style="position:absolute;margin-left:0;margin-top:0;width:6pt;height:1.5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Y4K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9Eiw0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dnGOC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6448" behindDoc="0" locked="0" layoutInCell="1" allowOverlap="1" wp14:anchorId="7E3F2952" wp14:editId="5821258D">
                      <wp:simplePos x="0" y="0"/>
                      <wp:positionH relativeFrom="column">
                        <wp:posOffset>0</wp:posOffset>
                      </wp:positionH>
                      <wp:positionV relativeFrom="paragraph">
                        <wp:posOffset>0</wp:posOffset>
                      </wp:positionV>
                      <wp:extent cx="76200" cy="19050"/>
                      <wp:effectExtent l="19050" t="38100" r="19050" b="38100"/>
                      <wp:wrapNone/>
                      <wp:docPr id="156280" name="Text Box 156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F239C" id="Text Box 156280" o:spid="_x0000_s1026" type="#_x0000_t202" style="position:absolute;margin-left:0;margin-top:0;width:6pt;height:1.5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5d9/8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7472" behindDoc="0" locked="0" layoutInCell="1" allowOverlap="1" wp14:anchorId="0AAA6852" wp14:editId="4670B9F3">
                      <wp:simplePos x="0" y="0"/>
                      <wp:positionH relativeFrom="column">
                        <wp:posOffset>0</wp:posOffset>
                      </wp:positionH>
                      <wp:positionV relativeFrom="paragraph">
                        <wp:posOffset>0</wp:posOffset>
                      </wp:positionV>
                      <wp:extent cx="76200" cy="19050"/>
                      <wp:effectExtent l="19050" t="38100" r="19050" b="38100"/>
                      <wp:wrapNone/>
                      <wp:docPr id="156281" name="Text Box 156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A31350" id="Text Box 156281" o:spid="_x0000_s1026" type="#_x0000_t202" style="position:absolute;margin-left:0;margin-top:0;width:6pt;height:1.5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H5U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S6I0xE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JoH5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8496" behindDoc="0" locked="0" layoutInCell="1" allowOverlap="1" wp14:anchorId="6D9A86E7" wp14:editId="5C362DC6">
                      <wp:simplePos x="0" y="0"/>
                      <wp:positionH relativeFrom="column">
                        <wp:posOffset>0</wp:posOffset>
                      </wp:positionH>
                      <wp:positionV relativeFrom="paragraph">
                        <wp:posOffset>0</wp:posOffset>
                      </wp:positionV>
                      <wp:extent cx="76200" cy="19050"/>
                      <wp:effectExtent l="19050" t="38100" r="19050" b="38100"/>
                      <wp:wrapNone/>
                      <wp:docPr id="156282" name="Text Box 156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FDD820" id="Text Box 156282" o:spid="_x0000_s1026" type="#_x0000_t202" style="position:absolute;margin-left:0;margin-top:0;width:6pt;height:1.5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12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S6I0w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Y3+1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39520" behindDoc="0" locked="0" layoutInCell="1" allowOverlap="1" wp14:anchorId="2586E776" wp14:editId="436A6E3D">
                      <wp:simplePos x="0" y="0"/>
                      <wp:positionH relativeFrom="column">
                        <wp:posOffset>0</wp:posOffset>
                      </wp:positionH>
                      <wp:positionV relativeFrom="paragraph">
                        <wp:posOffset>0</wp:posOffset>
                      </wp:positionV>
                      <wp:extent cx="76200" cy="19050"/>
                      <wp:effectExtent l="19050" t="38100" r="19050" b="38100"/>
                      <wp:wrapNone/>
                      <wp:docPr id="156283" name="Text Box 156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BE09C6" id="Text Box 156283" o:spid="_x0000_s1026" type="#_x0000_t202" style="position:absolute;margin-left:0;margin-top:0;width:6pt;height:1.5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6AhM3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0544" behindDoc="0" locked="0" layoutInCell="1" allowOverlap="1" wp14:anchorId="6513E1DD" wp14:editId="46CCD4F8">
                      <wp:simplePos x="0" y="0"/>
                      <wp:positionH relativeFrom="column">
                        <wp:posOffset>0</wp:posOffset>
                      </wp:positionH>
                      <wp:positionV relativeFrom="paragraph">
                        <wp:posOffset>0</wp:posOffset>
                      </wp:positionV>
                      <wp:extent cx="76200" cy="19050"/>
                      <wp:effectExtent l="19050" t="38100" r="19050" b="38100"/>
                      <wp:wrapNone/>
                      <wp:docPr id="156284" name="Text Box 156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BF7F55" id="Text Box 156284" o:spid="_x0000_s1026" type="#_x0000_t202" style="position:absolute;margin-left:0;margin-top:0;width:6pt;height:1.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csz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S6I0x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6Ics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1568" behindDoc="0" locked="0" layoutInCell="1" allowOverlap="1" wp14:anchorId="3B130755" wp14:editId="640D2E87">
                      <wp:simplePos x="0" y="0"/>
                      <wp:positionH relativeFrom="column">
                        <wp:posOffset>0</wp:posOffset>
                      </wp:positionH>
                      <wp:positionV relativeFrom="paragraph">
                        <wp:posOffset>0</wp:posOffset>
                      </wp:positionV>
                      <wp:extent cx="76200" cy="19050"/>
                      <wp:effectExtent l="19050" t="38100" r="19050" b="38100"/>
                      <wp:wrapNone/>
                      <wp:docPr id="156285" name="Text Box 156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9C152" id="Text Box 156285" o:spid="_x0000_s1026" type="#_x0000_t202" style="position:absolute;margin-left:0;margin-top:0;width:6pt;height:1.5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K9mq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2592" behindDoc="0" locked="0" layoutInCell="1" allowOverlap="1" wp14:anchorId="68BEEB66" wp14:editId="7F5999A4">
                      <wp:simplePos x="0" y="0"/>
                      <wp:positionH relativeFrom="column">
                        <wp:posOffset>0</wp:posOffset>
                      </wp:positionH>
                      <wp:positionV relativeFrom="paragraph">
                        <wp:posOffset>0</wp:posOffset>
                      </wp:positionV>
                      <wp:extent cx="76200" cy="19050"/>
                      <wp:effectExtent l="19050" t="38100" r="19050" b="38100"/>
                      <wp:wrapNone/>
                      <wp:docPr id="156286" name="Text Box 156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ADDBD5" id="Text Box 156286" o:spid="_x0000_s1026" type="#_x0000_t202" style="position:absolute;margin-left:0;margin-top:0;width:6pt;height:1.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fm5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S6I0wU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bifm5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3616" behindDoc="0" locked="0" layoutInCell="1" allowOverlap="1" wp14:anchorId="2B6836DE" wp14:editId="580DBA17">
                      <wp:simplePos x="0" y="0"/>
                      <wp:positionH relativeFrom="column">
                        <wp:posOffset>0</wp:posOffset>
                      </wp:positionH>
                      <wp:positionV relativeFrom="paragraph">
                        <wp:posOffset>0</wp:posOffset>
                      </wp:positionV>
                      <wp:extent cx="76200" cy="19050"/>
                      <wp:effectExtent l="19050" t="38100" r="19050" b="38100"/>
                      <wp:wrapNone/>
                      <wp:docPr id="156287" name="Text Box 156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8D4FF0" id="Text Box 156287" o:spid="_x0000_s1026" type="#_x0000_t202" style="position:absolute;margin-left:0;margin-top:0;width:6pt;height:1.5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gRZg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615YE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4640" behindDoc="0" locked="0" layoutInCell="1" allowOverlap="1" wp14:anchorId="21A8DD39" wp14:editId="663B9784">
                      <wp:simplePos x="0" y="0"/>
                      <wp:positionH relativeFrom="column">
                        <wp:posOffset>0</wp:posOffset>
                      </wp:positionH>
                      <wp:positionV relativeFrom="paragraph">
                        <wp:posOffset>0</wp:posOffset>
                      </wp:positionV>
                      <wp:extent cx="76200" cy="19050"/>
                      <wp:effectExtent l="19050" t="38100" r="19050" b="38100"/>
                      <wp:wrapNone/>
                      <wp:docPr id="156288" name="Text Box 156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C610D" id="Text Box 156288" o:spid="_x0000_s1026" type="#_x0000_t202" style="position:absolute;margin-left:0;margin-top:0;width:6pt;height:1.5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3Ya5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5664" behindDoc="0" locked="0" layoutInCell="1" allowOverlap="1" wp14:anchorId="17308B8E" wp14:editId="3C668FF1">
                      <wp:simplePos x="0" y="0"/>
                      <wp:positionH relativeFrom="column">
                        <wp:posOffset>0</wp:posOffset>
                      </wp:positionH>
                      <wp:positionV relativeFrom="paragraph">
                        <wp:posOffset>0</wp:posOffset>
                      </wp:positionV>
                      <wp:extent cx="76200" cy="19050"/>
                      <wp:effectExtent l="19050" t="38100" r="19050" b="38100"/>
                      <wp:wrapNone/>
                      <wp:docPr id="156289" name="Text Box 156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4CA8D" id="Text Box 156289" o:spid="_x0000_s1026" type="#_x0000_t202" style="position:absolute;margin-left:0;margin-top:0;width:6pt;height:1.5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cR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S6I0w0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OCic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6688" behindDoc="0" locked="0" layoutInCell="1" allowOverlap="1" wp14:anchorId="45ACE3B9" wp14:editId="14A8FB83">
                      <wp:simplePos x="0" y="0"/>
                      <wp:positionH relativeFrom="column">
                        <wp:posOffset>0</wp:posOffset>
                      </wp:positionH>
                      <wp:positionV relativeFrom="paragraph">
                        <wp:posOffset>0</wp:posOffset>
                      </wp:positionV>
                      <wp:extent cx="76200" cy="19050"/>
                      <wp:effectExtent l="19050" t="38100" r="19050" b="38100"/>
                      <wp:wrapNone/>
                      <wp:docPr id="156290" name="Text Box 156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A585A6" id="Text Box 156290" o:spid="_x0000_s1026" type="#_x0000_t202" style="position:absolute;margin-left:0;margin-top:0;width:6pt;height:1.5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q7a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nkQZ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C5q7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7712" behindDoc="0" locked="0" layoutInCell="1" allowOverlap="1" wp14:anchorId="31C5991F" wp14:editId="04900D83">
                      <wp:simplePos x="0" y="0"/>
                      <wp:positionH relativeFrom="column">
                        <wp:posOffset>0</wp:posOffset>
                      </wp:positionH>
                      <wp:positionV relativeFrom="paragraph">
                        <wp:posOffset>0</wp:posOffset>
                      </wp:positionV>
                      <wp:extent cx="76200" cy="19050"/>
                      <wp:effectExtent l="19050" t="38100" r="19050" b="38100"/>
                      <wp:wrapNone/>
                      <wp:docPr id="156291" name="Text Box 156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DE256B" id="Text Box 156291" o:spid="_x0000_s1026" type="#_x0000_t202" style="position:absolute;margin-left:0;margin-top:0;width:6pt;height:1.5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9y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W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yMQ9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8736" behindDoc="0" locked="0" layoutInCell="1" allowOverlap="1" wp14:anchorId="25630680" wp14:editId="62FD20E8">
                      <wp:simplePos x="0" y="0"/>
                      <wp:positionH relativeFrom="column">
                        <wp:posOffset>0</wp:posOffset>
                      </wp:positionH>
                      <wp:positionV relativeFrom="paragraph">
                        <wp:posOffset>0</wp:posOffset>
                      </wp:positionV>
                      <wp:extent cx="76200" cy="19050"/>
                      <wp:effectExtent l="19050" t="38100" r="19050" b="38100"/>
                      <wp:wrapNone/>
                      <wp:docPr id="156292" name="Text Box 156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73D62" id="Text Box 156292" o:spid="_x0000_s1026" type="#_x0000_t202" style="position:absolute;margin-left:0;margin-top:0;width:6pt;height:1.5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pxQ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W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jTpx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49760" behindDoc="0" locked="0" layoutInCell="1" allowOverlap="1" wp14:anchorId="23E45E44" wp14:editId="0B012575">
                      <wp:simplePos x="0" y="0"/>
                      <wp:positionH relativeFrom="column">
                        <wp:posOffset>0</wp:posOffset>
                      </wp:positionH>
                      <wp:positionV relativeFrom="paragraph">
                        <wp:posOffset>0</wp:posOffset>
                      </wp:positionV>
                      <wp:extent cx="76200" cy="19050"/>
                      <wp:effectExtent l="19050" t="38100" r="19050" b="38100"/>
                      <wp:wrapNone/>
                      <wp:docPr id="156293" name="Text Box 156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3EA0F9" id="Text Box 156293" o:spid="_x0000_s1026" type="#_x0000_t202" style="position:absolute;margin-left:0;margin-top:0;width:6pt;height:1.5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34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Epv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TmT34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0784" behindDoc="0" locked="0" layoutInCell="1" allowOverlap="1" wp14:anchorId="4606A94F" wp14:editId="089A1132">
                      <wp:simplePos x="0" y="0"/>
                      <wp:positionH relativeFrom="column">
                        <wp:posOffset>0</wp:posOffset>
                      </wp:positionH>
                      <wp:positionV relativeFrom="paragraph">
                        <wp:posOffset>0</wp:posOffset>
                      </wp:positionV>
                      <wp:extent cx="76200" cy="19050"/>
                      <wp:effectExtent l="19050" t="38100" r="19050" b="38100"/>
                      <wp:wrapNone/>
                      <wp:docPr id="156294" name="Text Box 156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071B84" id="Text Box 156294" o:spid="_x0000_s1026" type="#_x0000_t202" style="position:absolute;margin-left:0;margin-top:0;width:6pt;height:1.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LoV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EWYy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BsLo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1808" behindDoc="0" locked="0" layoutInCell="1" allowOverlap="1" wp14:anchorId="1992684F" wp14:editId="20B85A92">
                      <wp:simplePos x="0" y="0"/>
                      <wp:positionH relativeFrom="column">
                        <wp:posOffset>0</wp:posOffset>
                      </wp:positionH>
                      <wp:positionV relativeFrom="paragraph">
                        <wp:posOffset>0</wp:posOffset>
                      </wp:positionV>
                      <wp:extent cx="76200" cy="19050"/>
                      <wp:effectExtent l="19050" t="38100" r="19050" b="38100"/>
                      <wp:wrapNone/>
                      <wp:docPr id="156295" name="Text Box 156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78ABD" id="Text Box 156295" o:spid="_x0000_s1026" type="#_x0000_t202" style="position:absolute;margin-left:0;margin-top:0;width:6pt;height:1.5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xu9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aMswU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xZxu9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2832" behindDoc="0" locked="0" layoutInCell="1" allowOverlap="1" wp14:anchorId="5B774B89" wp14:editId="0A999EF7">
                      <wp:simplePos x="0" y="0"/>
                      <wp:positionH relativeFrom="column">
                        <wp:posOffset>0</wp:posOffset>
                      </wp:positionH>
                      <wp:positionV relativeFrom="paragraph">
                        <wp:posOffset>0</wp:posOffset>
                      </wp:positionV>
                      <wp:extent cx="76200" cy="19050"/>
                      <wp:effectExtent l="19050" t="38100" r="19050" b="38100"/>
                      <wp:wrapNone/>
                      <wp:docPr id="156296" name="Text Box 156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29E4E0" id="Text Box 156296" o:spid="_x0000_s1026" type="#_x0000_t202" style="position:absolute;margin-left:0;margin-top:0;width:6pt;height:1.5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if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W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gGIi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3856" behindDoc="0" locked="0" layoutInCell="1" allowOverlap="1" wp14:anchorId="42741530" wp14:editId="7A5DB9C3">
                      <wp:simplePos x="0" y="0"/>
                      <wp:positionH relativeFrom="column">
                        <wp:posOffset>0</wp:posOffset>
                      </wp:positionH>
                      <wp:positionV relativeFrom="paragraph">
                        <wp:posOffset>0</wp:posOffset>
                      </wp:positionV>
                      <wp:extent cx="76200" cy="19050"/>
                      <wp:effectExtent l="19050" t="38100" r="19050" b="38100"/>
                      <wp:wrapNone/>
                      <wp:docPr id="156297" name="Text Box 156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A61BAD" id="Text Box 156297" o:spid="_x0000_s1026" type="#_x0000_t202" style="position:absolute;margin-left:0;margin-top:0;width:6pt;height:1.5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yk3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2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kM8pN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4880" behindDoc="0" locked="0" layoutInCell="1" allowOverlap="1" wp14:anchorId="78AC5A2F" wp14:editId="070CB018">
                      <wp:simplePos x="0" y="0"/>
                      <wp:positionH relativeFrom="column">
                        <wp:posOffset>0</wp:posOffset>
                      </wp:positionH>
                      <wp:positionV relativeFrom="paragraph">
                        <wp:posOffset>0</wp:posOffset>
                      </wp:positionV>
                      <wp:extent cx="76200" cy="19050"/>
                      <wp:effectExtent l="19050" t="38100" r="19050" b="38100"/>
                      <wp:wrapNone/>
                      <wp:docPr id="156298" name="Text Box 156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288FC8" id="Text Box 156298" o:spid="_x0000_s1026" type="#_x0000_t202" style="position:absolute;margin-left:0;margin-top:0;width:6pt;height:1.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ef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Iky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FTPe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5904" behindDoc="0" locked="0" layoutInCell="1" allowOverlap="1" wp14:anchorId="0CCC354E" wp14:editId="1125A7BD">
                      <wp:simplePos x="0" y="0"/>
                      <wp:positionH relativeFrom="column">
                        <wp:posOffset>0</wp:posOffset>
                      </wp:positionH>
                      <wp:positionV relativeFrom="paragraph">
                        <wp:posOffset>0</wp:posOffset>
                      </wp:positionV>
                      <wp:extent cx="76200" cy="19050"/>
                      <wp:effectExtent l="19050" t="38100" r="19050" b="38100"/>
                      <wp:wrapNone/>
                      <wp:docPr id="156299" name="Text Box 156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EB790" id="Text Box 156299" o:spid="_x0000_s1026" type="#_x0000_t202" style="position:absolute;margin-left:0;margin-top:0;width:6pt;height:1.5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1Y3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1GW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1m1Y3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6928" behindDoc="0" locked="0" layoutInCell="1" allowOverlap="1" wp14:anchorId="6CA0AC30" wp14:editId="6AFAA5EB">
                      <wp:simplePos x="0" y="0"/>
                      <wp:positionH relativeFrom="column">
                        <wp:posOffset>0</wp:posOffset>
                      </wp:positionH>
                      <wp:positionV relativeFrom="paragraph">
                        <wp:posOffset>0</wp:posOffset>
                      </wp:positionV>
                      <wp:extent cx="76200" cy="19050"/>
                      <wp:effectExtent l="19050" t="38100" r="19050" b="38100"/>
                      <wp:wrapNone/>
                      <wp:docPr id="156300" name="Text Box 156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4D71BD" id="Text Box 156300" o:spid="_x0000_s1026" type="#_x0000_t202" style="position:absolute;margin-left:0;margin-top:0;width:6pt;height:1.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I9P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7952" behindDoc="0" locked="0" layoutInCell="1" allowOverlap="1" wp14:anchorId="2CBC2B92" wp14:editId="49E05BFA">
                      <wp:simplePos x="0" y="0"/>
                      <wp:positionH relativeFrom="column">
                        <wp:posOffset>0</wp:posOffset>
                      </wp:positionH>
                      <wp:positionV relativeFrom="paragraph">
                        <wp:posOffset>0</wp:posOffset>
                      </wp:positionV>
                      <wp:extent cx="76200" cy="19050"/>
                      <wp:effectExtent l="19050" t="38100" r="19050" b="38100"/>
                      <wp:wrapNone/>
                      <wp:docPr id="156301" name="Text Box 156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93AA9" id="Text Box 156301" o:spid="_x0000_s1026" type="#_x0000_t202" style="position:absolute;margin-left:0;margin-top:0;width:6pt;height:1.5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HJ7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ck0i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19HJ7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58976" behindDoc="0" locked="0" layoutInCell="1" allowOverlap="1" wp14:anchorId="3F355ACA" wp14:editId="7CE8D078">
                      <wp:simplePos x="0" y="0"/>
                      <wp:positionH relativeFrom="column">
                        <wp:posOffset>0</wp:posOffset>
                      </wp:positionH>
                      <wp:positionV relativeFrom="paragraph">
                        <wp:posOffset>0</wp:posOffset>
                      </wp:positionV>
                      <wp:extent cx="76200" cy="19050"/>
                      <wp:effectExtent l="19050" t="38100" r="19050" b="38100"/>
                      <wp:wrapNone/>
                      <wp:docPr id="156302" name="Text Box 156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469F1" id="Text Box 156302" o:spid="_x0000_s1026" type="#_x0000_t202" style="position:absolute;margin-left:0;margin-top:0;width:6pt;height:1.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i+F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0000" behindDoc="0" locked="0" layoutInCell="1" allowOverlap="1" wp14:anchorId="0A928AAD" wp14:editId="32DEC4B9">
                      <wp:simplePos x="0" y="0"/>
                      <wp:positionH relativeFrom="column">
                        <wp:posOffset>0</wp:posOffset>
                      </wp:positionH>
                      <wp:positionV relativeFrom="paragraph">
                        <wp:posOffset>0</wp:posOffset>
                      </wp:positionV>
                      <wp:extent cx="76200" cy="19050"/>
                      <wp:effectExtent l="19050" t="38100" r="19050" b="38100"/>
                      <wp:wrapNone/>
                      <wp:docPr id="156303" name="Text Box 156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5DA42" id="Text Box 156303" o:spid="_x0000_s1026" type="#_x0000_t202" style="position:absolute;margin-left:0;margin-top:0;width:6pt;height:1.5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EDxZg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FxA8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1024" behindDoc="0" locked="0" layoutInCell="1" allowOverlap="1" wp14:anchorId="272DB7B0" wp14:editId="1FECA38C">
                      <wp:simplePos x="0" y="0"/>
                      <wp:positionH relativeFrom="column">
                        <wp:posOffset>19050</wp:posOffset>
                      </wp:positionH>
                      <wp:positionV relativeFrom="paragraph">
                        <wp:posOffset>0</wp:posOffset>
                      </wp:positionV>
                      <wp:extent cx="76200" cy="47625"/>
                      <wp:effectExtent l="19050" t="0" r="19050" b="9525"/>
                      <wp:wrapNone/>
                      <wp:docPr id="156304" name="Text Box 156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870601" id="Text Box 156304" o:spid="_x0000_s1026" type="#_x0000_t202" style="position:absolute;margin-left:1.5pt;margin-top:0;width:6pt;height:3.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LusfLRiAgAAIAUAAA4AAAAAAAAAAAAAAAAALgIAAGRycy9lMm9Eb2Mu&#10;eG1sUEsBAi0AFAAGAAgAAAAhAI+kno7ZAAAAAwEAAA8AAAAAAAAAAAAAAAAAvA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2048" behindDoc="0" locked="0" layoutInCell="1" allowOverlap="1" wp14:anchorId="544AE5B5" wp14:editId="585B4544">
                      <wp:simplePos x="0" y="0"/>
                      <wp:positionH relativeFrom="column">
                        <wp:posOffset>19050</wp:posOffset>
                      </wp:positionH>
                      <wp:positionV relativeFrom="paragraph">
                        <wp:posOffset>0</wp:posOffset>
                      </wp:positionV>
                      <wp:extent cx="76200" cy="47625"/>
                      <wp:effectExtent l="19050" t="0" r="19050" b="9525"/>
                      <wp:wrapNone/>
                      <wp:docPr id="156305" name="Text Box 156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D5221" id="Text Box 156305" o:spid="_x0000_s1026" type="#_x0000_t202" style="position:absolute;margin-left:1.5pt;margin-top:0;width:6pt;height:3.75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It73RxiAgAAIAUAAA4AAAAAAAAAAAAAAAAALgIAAGRycy9lMm9Eb2Mu&#10;eG1sUEsBAi0AFAAGAAgAAAAhAI+kno7ZAAAAAwEAAA8AAAAAAAAAAAAAAAAAvA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3072" behindDoc="0" locked="0" layoutInCell="1" allowOverlap="1" wp14:anchorId="407D2CDA" wp14:editId="1D2E774C">
                      <wp:simplePos x="0" y="0"/>
                      <wp:positionH relativeFrom="column">
                        <wp:posOffset>0</wp:posOffset>
                      </wp:positionH>
                      <wp:positionV relativeFrom="paragraph">
                        <wp:posOffset>0</wp:posOffset>
                      </wp:positionV>
                      <wp:extent cx="76200" cy="19050"/>
                      <wp:effectExtent l="19050" t="38100" r="19050" b="38100"/>
                      <wp:wrapNone/>
                      <wp:docPr id="156306" name="Text Box 156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BBC337" id="Text Box 156306" o:spid="_x0000_s1026" type="#_x0000_t202" style="position:absolute;margin-left:0;margin-top:0;width:6pt;height:1.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fWW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ck0S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3fW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4096" behindDoc="0" locked="0" layoutInCell="1" allowOverlap="1" wp14:anchorId="1AA358C2" wp14:editId="0790BC28">
                      <wp:simplePos x="0" y="0"/>
                      <wp:positionH relativeFrom="column">
                        <wp:posOffset>0</wp:posOffset>
                      </wp:positionH>
                      <wp:positionV relativeFrom="paragraph">
                        <wp:posOffset>0</wp:posOffset>
                      </wp:positionV>
                      <wp:extent cx="76200" cy="19050"/>
                      <wp:effectExtent l="19050" t="38100" r="19050" b="38100"/>
                      <wp:wrapNone/>
                      <wp:docPr id="156307" name="Text Box 156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004667" id="Text Box 156307" o:spid="_x0000_s1026" type="#_x0000_t202" style="position:absolute;margin-left:0;margin-top:0;width:6pt;height:1.5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lQ+Zg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wpUP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5120" behindDoc="0" locked="0" layoutInCell="1" allowOverlap="1" wp14:anchorId="568F0E6A" wp14:editId="4928E813">
                      <wp:simplePos x="0" y="0"/>
                      <wp:positionH relativeFrom="column">
                        <wp:posOffset>0</wp:posOffset>
                      </wp:positionH>
                      <wp:positionV relativeFrom="paragraph">
                        <wp:posOffset>0</wp:posOffset>
                      </wp:positionV>
                      <wp:extent cx="76200" cy="19050"/>
                      <wp:effectExtent l="19050" t="38100" r="19050" b="38100"/>
                      <wp:wrapNone/>
                      <wp:docPr id="156308" name="Text Box 156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49EB6" id="Text Box 156308" o:spid="_x0000_s1026" type="#_x0000_t202" style="position:absolute;margin-left:0;margin-top:0;width:6pt;height:1.5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CiYq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6144" behindDoc="0" locked="0" layoutInCell="1" allowOverlap="1" wp14:anchorId="415C0C80" wp14:editId="03585E0D">
                      <wp:simplePos x="0" y="0"/>
                      <wp:positionH relativeFrom="column">
                        <wp:posOffset>0</wp:posOffset>
                      </wp:positionH>
                      <wp:positionV relativeFrom="paragraph">
                        <wp:posOffset>0</wp:posOffset>
                      </wp:positionV>
                      <wp:extent cx="76200" cy="19050"/>
                      <wp:effectExtent l="19050" t="38100" r="19050" b="38100"/>
                      <wp:wrapNone/>
                      <wp:docPr id="156309" name="Text Box 156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02E0EB" id="Text Box 156309" o:spid="_x0000_s1026" type="#_x0000_t202" style="position:absolute;margin-left:0;margin-top:0;width:6pt;height:1.5pt;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is+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ck1S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yXi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7168" behindDoc="0" locked="0" layoutInCell="1" allowOverlap="1" wp14:anchorId="701CBA23" wp14:editId="191DD15F">
                      <wp:simplePos x="0" y="0"/>
                      <wp:positionH relativeFrom="column">
                        <wp:posOffset>0</wp:posOffset>
                      </wp:positionH>
                      <wp:positionV relativeFrom="paragraph">
                        <wp:posOffset>0</wp:posOffset>
                      </wp:positionV>
                      <wp:extent cx="76200" cy="19050"/>
                      <wp:effectExtent l="19050" t="38100" r="19050" b="38100"/>
                      <wp:wrapNone/>
                      <wp:docPr id="156310" name="Text Box 156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9084B0" id="Text Box 156310" o:spid="_x0000_s1026" type="#_x0000_t202" style="position:absolute;margin-left:0;margin-top:0;width:6pt;height:1.5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sqL1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8192" behindDoc="0" locked="0" layoutInCell="1" allowOverlap="1" wp14:anchorId="27F5D858" wp14:editId="1D796F9A">
                      <wp:simplePos x="0" y="0"/>
                      <wp:positionH relativeFrom="column">
                        <wp:posOffset>0</wp:posOffset>
                      </wp:positionH>
                      <wp:positionV relativeFrom="paragraph">
                        <wp:posOffset>0</wp:posOffset>
                      </wp:positionV>
                      <wp:extent cx="76200" cy="19050"/>
                      <wp:effectExtent l="19050" t="38100" r="19050" b="38100"/>
                      <wp:wrapNone/>
                      <wp:docPr id="156311" name="Text Box 156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9CAFB8" id="Text Box 156311" o:spid="_x0000_s1026" type="#_x0000_t202" style="position:absolute;margin-left:0;margin-top:0;width:6pt;height:1.5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QNd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u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ZQN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69216" behindDoc="0" locked="0" layoutInCell="1" allowOverlap="1" wp14:anchorId="56BB334C" wp14:editId="66ABC7F8">
                      <wp:simplePos x="0" y="0"/>
                      <wp:positionH relativeFrom="column">
                        <wp:posOffset>0</wp:posOffset>
                      </wp:positionH>
                      <wp:positionV relativeFrom="paragraph">
                        <wp:posOffset>0</wp:posOffset>
                      </wp:positionV>
                      <wp:extent cx="76200" cy="19050"/>
                      <wp:effectExtent l="19050" t="38100" r="19050" b="38100"/>
                      <wp:wrapNone/>
                      <wp:docPr id="156312" name="Text Box 156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4F327" id="Text Box 156312" o:spid="_x0000_s1026" type="#_x0000_t202" style="position:absolute;margin-left:0;margin-top:0;width:6pt;height:1.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pB/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aM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Gp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0240" behindDoc="0" locked="0" layoutInCell="1" allowOverlap="1" wp14:anchorId="67235B5E" wp14:editId="52752307">
                      <wp:simplePos x="0" y="0"/>
                      <wp:positionH relativeFrom="column">
                        <wp:posOffset>0</wp:posOffset>
                      </wp:positionH>
                      <wp:positionV relativeFrom="paragraph">
                        <wp:posOffset>0</wp:posOffset>
                      </wp:positionV>
                      <wp:extent cx="76200" cy="19050"/>
                      <wp:effectExtent l="19050" t="38100" r="19050" b="38100"/>
                      <wp:wrapNone/>
                      <wp:docPr id="156313" name="Text Box 156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7E6763" id="Text Box 156313" o:spid="_x0000_s1026" type="#_x0000_t202" style="position:absolute;margin-left:0;margin-top:0;width:6pt;height:1.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THX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8Ib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L80x1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1264" behindDoc="0" locked="0" layoutInCell="1" allowOverlap="1" wp14:anchorId="72CDA360" wp14:editId="56017FED">
                      <wp:simplePos x="0" y="0"/>
                      <wp:positionH relativeFrom="column">
                        <wp:posOffset>0</wp:posOffset>
                      </wp:positionH>
                      <wp:positionV relativeFrom="paragraph">
                        <wp:posOffset>0</wp:posOffset>
                      </wp:positionV>
                      <wp:extent cx="76200" cy="19050"/>
                      <wp:effectExtent l="19050" t="38100" r="19050" b="38100"/>
                      <wp:wrapNone/>
                      <wp:docPr id="156314" name="Text Box 156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9A7DA" id="Text Box 156314" o:spid="_x0000_s1026" type="#_x0000_t202" style="position:absolute;margin-left:0;margin-top:0;width:6pt;height:1.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LY6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t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95LY6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2288" behindDoc="0" locked="0" layoutInCell="1" allowOverlap="1" wp14:anchorId="1295903A" wp14:editId="0ECAAE7B">
                      <wp:simplePos x="0" y="0"/>
                      <wp:positionH relativeFrom="column">
                        <wp:posOffset>0</wp:posOffset>
                      </wp:positionH>
                      <wp:positionV relativeFrom="paragraph">
                        <wp:posOffset>0</wp:posOffset>
                      </wp:positionV>
                      <wp:extent cx="76200" cy="19050"/>
                      <wp:effectExtent l="19050" t="38100" r="19050" b="38100"/>
                      <wp:wrapNone/>
                      <wp:docPr id="156315" name="Text Box 156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E02A8C" id="Text Box 156315" o:spid="_x0000_s1026" type="#_x0000_t202" style="position:absolute;margin-left:0;margin-top:0;width:6pt;height:1.5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xeS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hvG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Mxe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3312" behindDoc="0" locked="0" layoutInCell="1" allowOverlap="1" wp14:anchorId="10945B03" wp14:editId="267429A7">
                      <wp:simplePos x="0" y="0"/>
                      <wp:positionH relativeFrom="column">
                        <wp:posOffset>0</wp:posOffset>
                      </wp:positionH>
                      <wp:positionV relativeFrom="paragraph">
                        <wp:posOffset>0</wp:posOffset>
                      </wp:positionV>
                      <wp:extent cx="76200" cy="19050"/>
                      <wp:effectExtent l="19050" t="38100" r="19050" b="38100"/>
                      <wp:wrapNone/>
                      <wp:docPr id="156316" name="Text Box 156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2E78B" id="Text Box 156316" o:spid="_x0000_s1026" type="#_x0000_t202" style="position:absolute;margin-left:0;margin-top:0;width:6pt;height:1.5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Sw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v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cTIS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4336" behindDoc="0" locked="0" layoutInCell="1" allowOverlap="1" wp14:anchorId="516EC1E9" wp14:editId="2111E41C">
                      <wp:simplePos x="0" y="0"/>
                      <wp:positionH relativeFrom="column">
                        <wp:posOffset>0</wp:posOffset>
                      </wp:positionH>
                      <wp:positionV relativeFrom="paragraph">
                        <wp:posOffset>0</wp:posOffset>
                      </wp:positionV>
                      <wp:extent cx="76200" cy="19050"/>
                      <wp:effectExtent l="19050" t="38100" r="19050" b="38100"/>
                      <wp:wrapNone/>
                      <wp:docPr id="156317" name="Text Box 156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5F4C4" id="Text Box 156317" o:spid="_x0000_s1026" type="#_x0000_t202" style="position:absolute;margin-left:0;margin-top:0;width:6pt;height:1.5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yUY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vOMB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smyU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5360" behindDoc="0" locked="0" layoutInCell="1" allowOverlap="1" wp14:anchorId="4668BF31" wp14:editId="3B7B9D68">
                      <wp:simplePos x="0" y="0"/>
                      <wp:positionH relativeFrom="column">
                        <wp:posOffset>0</wp:posOffset>
                      </wp:positionH>
                      <wp:positionV relativeFrom="paragraph">
                        <wp:posOffset>0</wp:posOffset>
                      </wp:positionV>
                      <wp:extent cx="76200" cy="19050"/>
                      <wp:effectExtent l="19050" t="38100" r="19050" b="38100"/>
                      <wp:wrapNone/>
                      <wp:docPr id="156318" name="Text Box 156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127E47" id="Text Box 156318" o:spid="_x0000_s1026" type="#_x0000_t202" style="position:absolute;margin-left:0;margin-top:0;width:6pt;height:1.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5GPu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6384" behindDoc="0" locked="0" layoutInCell="1" allowOverlap="1" wp14:anchorId="10527A1F" wp14:editId="4723BAD9">
                      <wp:simplePos x="0" y="0"/>
                      <wp:positionH relativeFrom="column">
                        <wp:posOffset>0</wp:posOffset>
                      </wp:positionH>
                      <wp:positionV relativeFrom="paragraph">
                        <wp:posOffset>0</wp:posOffset>
                      </wp:positionV>
                      <wp:extent cx="76200" cy="19050"/>
                      <wp:effectExtent l="19050" t="38100" r="19050" b="38100"/>
                      <wp:wrapNone/>
                      <wp:docPr id="156319" name="Text Box 156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93834" id="Text Box 156319" o:spid="_x0000_s1026" type="#_x0000_t202" style="position:absolute;margin-left:0;margin-top:0;width:6pt;height:1.5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1oY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um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Jz1o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7408" behindDoc="0" locked="0" layoutInCell="1" allowOverlap="1" wp14:anchorId="40C3EA87" wp14:editId="370912C3">
                      <wp:simplePos x="0" y="0"/>
                      <wp:positionH relativeFrom="column">
                        <wp:posOffset>0</wp:posOffset>
                      </wp:positionH>
                      <wp:positionV relativeFrom="paragraph">
                        <wp:posOffset>0</wp:posOffset>
                      </wp:positionV>
                      <wp:extent cx="76200" cy="19050"/>
                      <wp:effectExtent l="19050" t="38100" r="19050" b="38100"/>
                      <wp:wrapNone/>
                      <wp:docPr id="156320" name="Text Box 156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44516" id="Text Box 156320" o:spid="_x0000_s1026" type="#_x0000_t202" style="position:absolute;margin-left:0;margin-top:0;width:6pt;height:1.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ATC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8432" behindDoc="0" locked="0" layoutInCell="1" allowOverlap="1" wp14:anchorId="722194E2" wp14:editId="0D599E56">
                      <wp:simplePos x="0" y="0"/>
                      <wp:positionH relativeFrom="column">
                        <wp:posOffset>0</wp:posOffset>
                      </wp:positionH>
                      <wp:positionV relativeFrom="paragraph">
                        <wp:posOffset>0</wp:posOffset>
                      </wp:positionV>
                      <wp:extent cx="76200" cy="19050"/>
                      <wp:effectExtent l="19050" t="38100" r="19050" b="38100"/>
                      <wp:wrapNone/>
                      <wp:docPr id="156321" name="Text Box 156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648C2C" id="Text Box 156321" o:spid="_x0000_s1026" type="#_x0000_t202" style="position:absolute;margin-left:0;margin-top:0;width:6pt;height:1.5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pE3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YK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1pE3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79456" behindDoc="0" locked="0" layoutInCell="1" allowOverlap="1" wp14:anchorId="421C0303" wp14:editId="47AC65A7">
                      <wp:simplePos x="0" y="0"/>
                      <wp:positionH relativeFrom="column">
                        <wp:posOffset>0</wp:posOffset>
                      </wp:positionH>
                      <wp:positionV relativeFrom="paragraph">
                        <wp:posOffset>0</wp:posOffset>
                      </wp:positionV>
                      <wp:extent cx="76200" cy="19050"/>
                      <wp:effectExtent l="19050" t="38100" r="19050" b="38100"/>
                      <wp:wrapNone/>
                      <wp:docPr id="156322" name="Text Box 156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73A445" id="Text Box 156322" o:spid="_x0000_s1026" type="#_x0000_t202" style="position:absolute;margin-left:0;margin-top:0;width:6pt;height:1.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QIV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aK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qQI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0480" behindDoc="0" locked="0" layoutInCell="1" allowOverlap="1" wp14:anchorId="3BC49029" wp14:editId="7EDB3C39">
                      <wp:simplePos x="0" y="0"/>
                      <wp:positionH relativeFrom="column">
                        <wp:posOffset>0</wp:posOffset>
                      </wp:positionH>
                      <wp:positionV relativeFrom="paragraph">
                        <wp:posOffset>0</wp:posOffset>
                      </wp:positionV>
                      <wp:extent cx="76200" cy="19050"/>
                      <wp:effectExtent l="19050" t="38100" r="19050" b="38100"/>
                      <wp:wrapNone/>
                      <wp:docPr id="156323" name="Text Box 156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4DA8A3" id="Text Box 156323" o:spid="_x0000_s1026" type="#_x0000_t202" style="position:absolute;margin-left:0;margin-top:0;width:6pt;height:1.5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&#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fqO9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1504" behindDoc="0" locked="0" layoutInCell="1" allowOverlap="1" wp14:anchorId="3BA253EA" wp14:editId="5D79FF90">
                      <wp:simplePos x="0" y="0"/>
                      <wp:positionH relativeFrom="column">
                        <wp:posOffset>0</wp:posOffset>
                      </wp:positionH>
                      <wp:positionV relativeFrom="paragraph">
                        <wp:posOffset>0</wp:posOffset>
                      </wp:positionV>
                      <wp:extent cx="76200" cy="19050"/>
                      <wp:effectExtent l="19050" t="38100" r="19050" b="38100"/>
                      <wp:wrapNone/>
                      <wp:docPr id="156324" name="Text Box 156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D0FF38" id="Text Box 156324" o:spid="_x0000_s1026" type="#_x0000_t202" style="position:absolute;margin-left:0;margin-top:0;width:6pt;height:1.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yRQ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aK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wVyR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2528" behindDoc="0" locked="0" layoutInCell="1" allowOverlap="1" wp14:anchorId="2C4E2310" wp14:editId="4CA3D7EE">
                      <wp:simplePos x="0" y="0"/>
                      <wp:positionH relativeFrom="column">
                        <wp:posOffset>0</wp:posOffset>
                      </wp:positionH>
                      <wp:positionV relativeFrom="paragraph">
                        <wp:posOffset>0</wp:posOffset>
                      </wp:positionV>
                      <wp:extent cx="76200" cy="19050"/>
                      <wp:effectExtent l="19050" t="38100" r="19050" b="38100"/>
                      <wp:wrapNone/>
                      <wp:docPr id="156325" name="Text Box 156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E4D381" id="Text Box 156325" o:spid="_x0000_s1026" type="#_x0000_t202" style="position:absolute;margin-left:0;margin-top:0;width:6pt;height:1.5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CAhfh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3552" behindDoc="0" locked="0" layoutInCell="1" allowOverlap="1" wp14:anchorId="449FAB5D" wp14:editId="3C7DE9D3">
                      <wp:simplePos x="0" y="0"/>
                      <wp:positionH relativeFrom="column">
                        <wp:posOffset>0</wp:posOffset>
                      </wp:positionH>
                      <wp:positionV relativeFrom="paragraph">
                        <wp:posOffset>0</wp:posOffset>
                      </wp:positionV>
                      <wp:extent cx="76200" cy="19050"/>
                      <wp:effectExtent l="19050" t="38100" r="19050" b="38100"/>
                      <wp:wrapNone/>
                      <wp:docPr id="156326" name="Text Box 156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A390B1" id="Text Box 156326" o:spid="_x0000_s1026" type="#_x0000_t202" style="position:absolute;margin-left:0;margin-top:0;width:6pt;height:1.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ba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ZK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xb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4576" behindDoc="0" locked="0" layoutInCell="1" allowOverlap="1" wp14:anchorId="458011BA" wp14:editId="5D34F0BF">
                      <wp:simplePos x="0" y="0"/>
                      <wp:positionH relativeFrom="column">
                        <wp:posOffset>0</wp:posOffset>
                      </wp:positionH>
                      <wp:positionV relativeFrom="paragraph">
                        <wp:posOffset>0</wp:posOffset>
                      </wp:positionV>
                      <wp:extent cx="76200" cy="19050"/>
                      <wp:effectExtent l="19050" t="38100" r="19050" b="38100"/>
                      <wp:wrapNone/>
                      <wp:docPr id="156327" name="Text Box 156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34E8E" id="Text Box 156327" o:spid="_x0000_s1026" type="#_x0000_t202" style="position:absolute;margin-left:0;margin-top:0;width:6pt;height:1.5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Ldy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aaYi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KLd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5600" behindDoc="0" locked="0" layoutInCell="1" allowOverlap="1" wp14:anchorId="5304C9F8" wp14:editId="79C50F39">
                      <wp:simplePos x="0" y="0"/>
                      <wp:positionH relativeFrom="column">
                        <wp:posOffset>0</wp:posOffset>
                      </wp:positionH>
                      <wp:positionV relativeFrom="paragraph">
                        <wp:posOffset>0</wp:posOffset>
                      </wp:positionV>
                      <wp:extent cx="76200" cy="19050"/>
                      <wp:effectExtent l="19050" t="38100" r="19050" b="38100"/>
                      <wp:wrapNone/>
                      <wp:docPr id="156328" name="Text Box 156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F51E95" id="Text Box 156328" o:spid="_x0000_s1026" type="#_x0000_t202" style="position:absolute;margin-left:0;margin-top:0;width:6pt;height:1.5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0q2n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6624" behindDoc="0" locked="0" layoutInCell="1" allowOverlap="1" wp14:anchorId="17E5FFA3" wp14:editId="6D8CC27D">
                      <wp:simplePos x="0" y="0"/>
                      <wp:positionH relativeFrom="column">
                        <wp:posOffset>0</wp:posOffset>
                      </wp:positionH>
                      <wp:positionV relativeFrom="paragraph">
                        <wp:posOffset>0</wp:posOffset>
                      </wp:positionV>
                      <wp:extent cx="76200" cy="19050"/>
                      <wp:effectExtent l="19050" t="38100" r="19050" b="38100"/>
                      <wp:wrapNone/>
                      <wp:docPr id="156329" name="Text Box 156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8246A0" id="Text Box 156329" o:spid="_x0000_s1026" type="#_x0000_t202" style="position:absolute;margin-left:0;margin-top:0;width:6pt;height:1.5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hy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ZK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EfMh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7648" behindDoc="0" locked="0" layoutInCell="1" allowOverlap="1" wp14:anchorId="4C0E310B" wp14:editId="577C41BF">
                      <wp:simplePos x="0" y="0"/>
                      <wp:positionH relativeFrom="column">
                        <wp:posOffset>0</wp:posOffset>
                      </wp:positionH>
                      <wp:positionV relativeFrom="paragraph">
                        <wp:posOffset>0</wp:posOffset>
                      </wp:positionV>
                      <wp:extent cx="76200" cy="19050"/>
                      <wp:effectExtent l="19050" t="38100" r="19050" b="38100"/>
                      <wp:wrapNone/>
                      <wp:docPr id="156330" name="Text Box 156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9A2059" id="Text Box 156330" o:spid="_x0000_s1026" type="#_x0000_t202" style="position:absolute;margin-left:0;margin-top:0;width:6pt;height:1.5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kEG5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8672" behindDoc="0" locked="0" layoutInCell="1" allowOverlap="1" wp14:anchorId="54F3128E" wp14:editId="0C1BA715">
                      <wp:simplePos x="0" y="0"/>
                      <wp:positionH relativeFrom="column">
                        <wp:posOffset>0</wp:posOffset>
                      </wp:positionH>
                      <wp:positionV relativeFrom="paragraph">
                        <wp:posOffset>0</wp:posOffset>
                      </wp:positionV>
                      <wp:extent cx="76200" cy="19050"/>
                      <wp:effectExtent l="19050" t="38100" r="19050" b="38100"/>
                      <wp:wrapNone/>
                      <wp:docPr id="156331" name="Text Box 156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DAD309" id="Text Box 156331" o:spid="_x0000_s1026" type="#_x0000_t202" style="position:absolute;margin-left:0;margin-top:0;width:6pt;height:1.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AR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25C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EfgE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89696" behindDoc="0" locked="0" layoutInCell="1" allowOverlap="1" wp14:anchorId="1BE58DC6" wp14:editId="507CA0CC">
                      <wp:simplePos x="0" y="0"/>
                      <wp:positionH relativeFrom="column">
                        <wp:posOffset>0</wp:posOffset>
                      </wp:positionH>
                      <wp:positionV relativeFrom="paragraph">
                        <wp:posOffset>0</wp:posOffset>
                      </wp:positionV>
                      <wp:extent cx="76200" cy="19050"/>
                      <wp:effectExtent l="19050" t="38100" r="19050" b="38100"/>
                      <wp:wrapNone/>
                      <wp:docPr id="156332" name="Text Box 156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06567" id="Text Box 156332" o:spid="_x0000_s1026" type="#_x0000_t202" style="position:absolute;margin-left:0;margin-top:0;width:6pt;height:1.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&#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OHM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0720" behindDoc="0" locked="0" layoutInCell="1" allowOverlap="1" wp14:anchorId="583190F8" wp14:editId="0093524A">
                      <wp:simplePos x="0" y="0"/>
                      <wp:positionH relativeFrom="column">
                        <wp:posOffset>0</wp:posOffset>
                      </wp:positionH>
                      <wp:positionV relativeFrom="paragraph">
                        <wp:posOffset>0</wp:posOffset>
                      </wp:positionV>
                      <wp:extent cx="76200" cy="19050"/>
                      <wp:effectExtent l="19050" t="38100" r="19050" b="38100"/>
                      <wp:wrapNone/>
                      <wp:docPr id="156333" name="Text Box 156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7CFD74" id="Text Box 156333" o:spid="_x0000_s1026" type="#_x0000_t202" style="position:absolute;margin-left:0;margin-top:0;width:6pt;height:1.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2e/Sm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1744" behindDoc="0" locked="0" layoutInCell="1" allowOverlap="1" wp14:anchorId="2EC88C58" wp14:editId="5EBCCCEE">
                      <wp:simplePos x="0" y="0"/>
                      <wp:positionH relativeFrom="column">
                        <wp:posOffset>0</wp:posOffset>
                      </wp:positionH>
                      <wp:positionV relativeFrom="paragraph">
                        <wp:posOffset>0</wp:posOffset>
                      </wp:positionV>
                      <wp:extent cx="76200" cy="19050"/>
                      <wp:effectExtent l="19050" t="38100" r="19050" b="38100"/>
                      <wp:wrapNone/>
                      <wp:docPr id="156334" name="Text Box 156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A8A89" id="Text Box 156334" o:spid="_x0000_s1026" type="#_x0000_t202" style="position:absolute;margin-left:0;margin-top:0;width:6pt;height:1.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lV2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24i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y8ZVd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2768" behindDoc="0" locked="0" layoutInCell="1" allowOverlap="1" wp14:anchorId="0C0EBE50" wp14:editId="2CA7B7D0">
                      <wp:simplePos x="0" y="0"/>
                      <wp:positionH relativeFrom="column">
                        <wp:posOffset>0</wp:posOffset>
                      </wp:positionH>
                      <wp:positionV relativeFrom="paragraph">
                        <wp:posOffset>0</wp:posOffset>
                      </wp:positionV>
                      <wp:extent cx="76200" cy="19050"/>
                      <wp:effectExtent l="19050" t="38100" r="19050" b="38100"/>
                      <wp:wrapNone/>
                      <wp:docPr id="156335" name="Text Box 156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7D701" id="Text Box 156335" o:spid="_x0000_s1026" type="#_x0000_t202" style="position:absolute;margin-left:0;margin-top:0;width:6pt;height:1.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7EfT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3792" behindDoc="0" locked="0" layoutInCell="1" allowOverlap="1" wp14:anchorId="39437B9B" wp14:editId="6CE9C95D">
                      <wp:simplePos x="0" y="0"/>
                      <wp:positionH relativeFrom="column">
                        <wp:posOffset>0</wp:posOffset>
                      </wp:positionH>
                      <wp:positionV relativeFrom="paragraph">
                        <wp:posOffset>0</wp:posOffset>
                      </wp:positionV>
                      <wp:extent cx="76200" cy="19050"/>
                      <wp:effectExtent l="19050" t="38100" r="19050" b="38100"/>
                      <wp:wrapNone/>
                      <wp:docPr id="156336" name="Text Box 156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BFAC99" id="Text Box 156336" o:spid="_x0000_s1026" type="#_x0000_t202" style="position:absolute;margin-left:0;margin-top:0;width:6pt;height:1.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mf8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25i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6m5n/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4816" behindDoc="0" locked="0" layoutInCell="1" allowOverlap="1" wp14:anchorId="5FDEEFBE" wp14:editId="06A028B7">
                      <wp:simplePos x="0" y="0"/>
                      <wp:positionH relativeFrom="column">
                        <wp:posOffset>0</wp:posOffset>
                      </wp:positionH>
                      <wp:positionV relativeFrom="paragraph">
                        <wp:posOffset>0</wp:posOffset>
                      </wp:positionV>
                      <wp:extent cx="76200" cy="19050"/>
                      <wp:effectExtent l="19050" t="38100" r="19050" b="38100"/>
                      <wp:wrapNone/>
                      <wp:docPr id="156337" name="Text Box 156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12B48B" id="Text Box 156337" o:spid="_x0000_s1026" type="#_x0000_t202" style="position:absolute;margin-left:0;margin-top:0;width:6pt;height:1.5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cZU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2rnGV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5840" behindDoc="0" locked="0" layoutInCell="1" allowOverlap="1" wp14:anchorId="49469C0B" wp14:editId="34DD283D">
                      <wp:simplePos x="0" y="0"/>
                      <wp:positionH relativeFrom="column">
                        <wp:posOffset>0</wp:posOffset>
                      </wp:positionH>
                      <wp:positionV relativeFrom="paragraph">
                        <wp:posOffset>0</wp:posOffset>
                      </wp:positionV>
                      <wp:extent cx="76200" cy="19050"/>
                      <wp:effectExtent l="19050" t="38100" r="19050" b="38100"/>
                      <wp:wrapNone/>
                      <wp:docPr id="156338" name="Text Box 156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41FB12" id="Text Box 156338" o:spid="_x0000_s1026" type="#_x0000_t202" style="position:absolute;margin-left:0;margin-top:0;width:6pt;height:1.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Ohj8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6864" behindDoc="0" locked="0" layoutInCell="1" allowOverlap="1" wp14:anchorId="235D88A0" wp14:editId="564F1B25">
                      <wp:simplePos x="0" y="0"/>
                      <wp:positionH relativeFrom="column">
                        <wp:posOffset>0</wp:posOffset>
                      </wp:positionH>
                      <wp:positionV relativeFrom="paragraph">
                        <wp:posOffset>0</wp:posOffset>
                      </wp:positionV>
                      <wp:extent cx="76200" cy="19050"/>
                      <wp:effectExtent l="19050" t="38100" r="19050" b="38100"/>
                      <wp:wrapNone/>
                      <wp:docPr id="156339" name="Text Box 156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53C5E" id="Text Box 156339" o:spid="_x0000_s1026" type="#_x0000_t202" style="position:absolute;margin-left:0;margin-top:0;width:6pt;height:1.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lU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25S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v+25V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7888" behindDoc="0" locked="0" layoutInCell="1" allowOverlap="1" wp14:anchorId="33D13D0C" wp14:editId="7D1FD0B2">
                      <wp:simplePos x="0" y="0"/>
                      <wp:positionH relativeFrom="column">
                        <wp:posOffset>0</wp:posOffset>
                      </wp:positionH>
                      <wp:positionV relativeFrom="paragraph">
                        <wp:posOffset>0</wp:posOffset>
                      </wp:positionV>
                      <wp:extent cx="76200" cy="19050"/>
                      <wp:effectExtent l="19050" t="38100" r="19050" b="38100"/>
                      <wp:wrapNone/>
                      <wp:docPr id="156340" name="Text Box 156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C8B19" id="Text Box 156340" o:spid="_x0000_s1026" type="#_x0000_t202" style="position:absolute;margin-left:0;margin-top:0;width:6pt;height:1.5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pZhV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8912" behindDoc="0" locked="0" layoutInCell="1" allowOverlap="1" wp14:anchorId="4896269D" wp14:editId="435428E1">
                      <wp:simplePos x="0" y="0"/>
                      <wp:positionH relativeFrom="column">
                        <wp:posOffset>0</wp:posOffset>
                      </wp:positionH>
                      <wp:positionV relativeFrom="paragraph">
                        <wp:posOffset>0</wp:posOffset>
                      </wp:positionV>
                      <wp:extent cx="76200" cy="19050"/>
                      <wp:effectExtent l="19050" t="38100" r="19050" b="38100"/>
                      <wp:wrapNone/>
                      <wp:docPr id="156341" name="Text Box 156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CA898" id="Text Box 156341" o:spid="_x0000_s1026" type="#_x0000_t202" style="position:absolute;margin-left:0;margin-top:0;width:6pt;height:1.5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bTi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uF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sbT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199936" behindDoc="0" locked="0" layoutInCell="1" allowOverlap="1" wp14:anchorId="0EB12365" wp14:editId="3CA7A37F">
                      <wp:simplePos x="0" y="0"/>
                      <wp:positionH relativeFrom="column">
                        <wp:posOffset>0</wp:posOffset>
                      </wp:positionH>
                      <wp:positionV relativeFrom="paragraph">
                        <wp:posOffset>0</wp:posOffset>
                      </wp:positionV>
                      <wp:extent cx="76200" cy="19050"/>
                      <wp:effectExtent l="19050" t="38100" r="19050" b="38100"/>
                      <wp:wrapNone/>
                      <wp:docPr id="156342" name="Text Box 156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3436C" id="Text Box 156342" o:spid="_x0000_s1026" type="#_x0000_t202" style="position:absolute;margin-left:0;margin-top:0;width:6pt;height:1.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ifA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aO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zif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0960" behindDoc="0" locked="0" layoutInCell="1" allowOverlap="1" wp14:anchorId="063815C2" wp14:editId="30A7660E">
                      <wp:simplePos x="0" y="0"/>
                      <wp:positionH relativeFrom="column">
                        <wp:posOffset>0</wp:posOffset>
                      </wp:positionH>
                      <wp:positionV relativeFrom="paragraph">
                        <wp:posOffset>0</wp:posOffset>
                      </wp:positionV>
                      <wp:extent cx="76200" cy="19050"/>
                      <wp:effectExtent l="19050" t="38100" r="19050" b="38100"/>
                      <wp:wrapNone/>
                      <wp:docPr id="156343" name="Text Box 156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4D4267" id="Text Box 156343" o:spid="_x0000_s1026" type="#_x0000_t202" style="position:absolute;margin-left:0;margin-top:0;width:6pt;height:1.5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YZo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6Ib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uBmGa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1984" behindDoc="0" locked="0" layoutInCell="1" allowOverlap="1" wp14:anchorId="2102F1DE" wp14:editId="09058FC5">
                      <wp:simplePos x="0" y="0"/>
                      <wp:positionH relativeFrom="column">
                        <wp:posOffset>0</wp:posOffset>
                      </wp:positionH>
                      <wp:positionV relativeFrom="paragraph">
                        <wp:posOffset>0</wp:posOffset>
                      </wp:positionV>
                      <wp:extent cx="76200" cy="19050"/>
                      <wp:effectExtent l="19050" t="38100" r="19050" b="38100"/>
                      <wp:wrapNone/>
                      <wp:docPr id="156344" name="Text Box 156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D4A97" id="Text Box 156344" o:spid="_x0000_s1026" type="#_x0000_t202" style="position:absolute;margin-left:0;margin-top:0;width:6pt;height:1.5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qMAG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3008" behindDoc="0" locked="0" layoutInCell="1" allowOverlap="1" wp14:anchorId="35691BEF" wp14:editId="1C616F7A">
                      <wp:simplePos x="0" y="0"/>
                      <wp:positionH relativeFrom="column">
                        <wp:posOffset>0</wp:posOffset>
                      </wp:positionH>
                      <wp:positionV relativeFrom="paragraph">
                        <wp:posOffset>0</wp:posOffset>
                      </wp:positionV>
                      <wp:extent cx="76200" cy="19050"/>
                      <wp:effectExtent l="19050" t="38100" r="19050" b="38100"/>
                      <wp:wrapNone/>
                      <wp:docPr id="156345" name="Text Box 156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E921ED" id="Text Box 156345" o:spid="_x0000_s1026" type="#_x0000_t202" style="position:absolute;margin-left:0;margin-top:0;width:6pt;height:1.5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6At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hvF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56A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4032" behindDoc="0" locked="0" layoutInCell="1" allowOverlap="1" wp14:anchorId="60FE5204" wp14:editId="179D5439">
                      <wp:simplePos x="0" y="0"/>
                      <wp:positionH relativeFrom="column">
                        <wp:posOffset>0</wp:posOffset>
                      </wp:positionH>
                      <wp:positionV relativeFrom="paragraph">
                        <wp:posOffset>0</wp:posOffset>
                      </wp:positionV>
                      <wp:extent cx="76200" cy="19050"/>
                      <wp:effectExtent l="19050" t="38100" r="19050" b="38100"/>
                      <wp:wrapNone/>
                      <wp:docPr id="156346" name="Text Box 156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A77B7" id="Text Box 156346" o:spid="_x0000_s1026" type="#_x0000_t202" style="position:absolute;margin-left:0;margin-top:0;width:6pt;height:1.5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DMP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vF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mDM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5056" behindDoc="0" locked="0" layoutInCell="1" allowOverlap="1" wp14:anchorId="09B4D059" wp14:editId="78A99E4D">
                      <wp:simplePos x="0" y="0"/>
                      <wp:positionH relativeFrom="column">
                        <wp:posOffset>0</wp:posOffset>
                      </wp:positionH>
                      <wp:positionV relativeFrom="paragraph">
                        <wp:posOffset>0</wp:posOffset>
                      </wp:positionV>
                      <wp:extent cx="76200" cy="19050"/>
                      <wp:effectExtent l="19050" t="38100" r="19050" b="38100"/>
                      <wp:wrapNone/>
                      <wp:docPr id="156347" name="Text Box 156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B6D5C" id="Text Box 156347" o:spid="_x0000_s1026" type="#_x0000_t202" style="position:absolute;margin-left:0;margin-top:0;width:6pt;height:1.5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5Kn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vNMB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7T5K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6080" behindDoc="0" locked="0" layoutInCell="1" allowOverlap="1" wp14:anchorId="1E2AE41D" wp14:editId="6E7DF4FD">
                      <wp:simplePos x="0" y="0"/>
                      <wp:positionH relativeFrom="column">
                        <wp:posOffset>0</wp:posOffset>
                      </wp:positionH>
                      <wp:positionV relativeFrom="paragraph">
                        <wp:posOffset>0</wp:posOffset>
                      </wp:positionV>
                      <wp:extent cx="76200" cy="19050"/>
                      <wp:effectExtent l="19050" t="38100" r="19050" b="38100"/>
                      <wp:wrapNone/>
                      <wp:docPr id="156348" name="Text Box 156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ECDE16" id="Text Box 156348" o:spid="_x0000_s1026" type="#_x0000_t202" style="position:absolute;margin-left:0;margin-top:0;width:6pt;height:1.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uzEw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7104" behindDoc="0" locked="0" layoutInCell="1" allowOverlap="1" wp14:anchorId="712C808C" wp14:editId="534C77C4">
                      <wp:simplePos x="0" y="0"/>
                      <wp:positionH relativeFrom="column">
                        <wp:posOffset>0</wp:posOffset>
                      </wp:positionH>
                      <wp:positionV relativeFrom="paragraph">
                        <wp:posOffset>0</wp:posOffset>
                      </wp:positionV>
                      <wp:extent cx="76200" cy="19050"/>
                      <wp:effectExtent l="19050" t="38100" r="19050" b="38100"/>
                      <wp:wrapNone/>
                      <wp:docPr id="156349" name="Text Box 156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1D24F" id="Text Box 156349" o:spid="_x0000_s1026" type="#_x0000_t202" style="position:absolute;margin-left:0;margin-top:0;width:6pt;height:1.5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2n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ul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eG+2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8128" behindDoc="0" locked="0" layoutInCell="1" allowOverlap="1" wp14:anchorId="379B6C40" wp14:editId="6094A91E">
                      <wp:simplePos x="0" y="0"/>
                      <wp:positionH relativeFrom="column">
                        <wp:posOffset>0</wp:posOffset>
                      </wp:positionH>
                      <wp:positionV relativeFrom="paragraph">
                        <wp:posOffset>0</wp:posOffset>
                      </wp:positionV>
                      <wp:extent cx="76200" cy="19050"/>
                      <wp:effectExtent l="19050" t="38100" r="19050" b="38100"/>
                      <wp:wrapNone/>
                      <wp:docPr id="156350" name="Text Box 156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3B5C89" id="Text Box 156350" o:spid="_x0000_s1026" type="#_x0000_t202" style="position:absolute;margin-left:0;margin-top:0;width:6pt;height:1.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L3ZGx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09152" behindDoc="0" locked="0" layoutInCell="1" allowOverlap="1" wp14:anchorId="4228C3E2" wp14:editId="30EF82BB">
                      <wp:simplePos x="0" y="0"/>
                      <wp:positionH relativeFrom="column">
                        <wp:posOffset>0</wp:posOffset>
                      </wp:positionH>
                      <wp:positionV relativeFrom="paragraph">
                        <wp:posOffset>0</wp:posOffset>
                      </wp:positionV>
                      <wp:extent cx="76200" cy="19050"/>
                      <wp:effectExtent l="19050" t="38100" r="19050" b="38100"/>
                      <wp:wrapNone/>
                      <wp:docPr id="156351" name="Text Box 156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E1A303" id="Text Box 156351" o:spid="_x0000_s1026" type="#_x0000_t202" style="position:absolute;margin-left:0;margin-top:0;width:6pt;height:1.5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MXE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huH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IMX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0176" behindDoc="0" locked="0" layoutInCell="1" allowOverlap="1" wp14:anchorId="6F76FA4D" wp14:editId="426D48EB">
                      <wp:simplePos x="0" y="0"/>
                      <wp:positionH relativeFrom="column">
                        <wp:posOffset>0</wp:posOffset>
                      </wp:positionH>
                      <wp:positionV relativeFrom="paragraph">
                        <wp:posOffset>0</wp:posOffset>
                      </wp:positionV>
                      <wp:extent cx="76200" cy="19050"/>
                      <wp:effectExtent l="19050" t="38100" r="19050" b="38100"/>
                      <wp:wrapNone/>
                      <wp:docPr id="156352" name="Text Box 156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FF32A" id="Text Box 156352" o:spid="_x0000_s1026" type="#_x0000_t202" style="position:absolute;margin-left:0;margin-top:0;width:6pt;height:1.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819W5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1200" behindDoc="0" locked="0" layoutInCell="1" allowOverlap="1" wp14:anchorId="75933D67" wp14:editId="2CA7970C">
                      <wp:simplePos x="0" y="0"/>
                      <wp:positionH relativeFrom="column">
                        <wp:posOffset>0</wp:posOffset>
                      </wp:positionH>
                      <wp:positionV relativeFrom="paragraph">
                        <wp:posOffset>0</wp:posOffset>
                      </wp:positionV>
                      <wp:extent cx="76200" cy="19050"/>
                      <wp:effectExtent l="19050" t="38100" r="19050" b="38100"/>
                      <wp:wrapNone/>
                      <wp:docPr id="156353" name="Text Box 156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730F6" id="Text Box 156353" o:spid="_x0000_s1026" type="#_x0000_t202" style="position:absolute;margin-left:0;margin-top:0;width:6pt;height:1.5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iPd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2224" behindDoc="0" locked="0" layoutInCell="1" allowOverlap="1" wp14:anchorId="345A804D" wp14:editId="0EF8D4C1">
                      <wp:simplePos x="0" y="0"/>
                      <wp:positionH relativeFrom="column">
                        <wp:posOffset>0</wp:posOffset>
                      </wp:positionH>
                      <wp:positionV relativeFrom="paragraph">
                        <wp:posOffset>0</wp:posOffset>
                      </wp:positionV>
                      <wp:extent cx="76200" cy="19050"/>
                      <wp:effectExtent l="19050" t="38100" r="19050" b="38100"/>
                      <wp:wrapNone/>
                      <wp:docPr id="156354" name="Text Box 156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CC70E" id="Text Box 156354" o:spid="_x0000_s1026" type="#_x0000_t202" style="position:absolute;margin-left:0;margin-top:0;width:6pt;height:1.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Cj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htH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oXC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3248" behindDoc="0" locked="0" layoutInCell="1" allowOverlap="1" wp14:anchorId="7B06AE3A" wp14:editId="4A56D72A">
                      <wp:simplePos x="0" y="0"/>
                      <wp:positionH relativeFrom="column">
                        <wp:posOffset>0</wp:posOffset>
                      </wp:positionH>
                      <wp:positionV relativeFrom="paragraph">
                        <wp:posOffset>0</wp:posOffset>
                      </wp:positionV>
                      <wp:extent cx="76200" cy="19050"/>
                      <wp:effectExtent l="19050" t="38100" r="19050" b="38100"/>
                      <wp:wrapNone/>
                      <wp:docPr id="156355" name="Text Box 156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E3574" id="Text Box 156355" o:spid="_x0000_s1026" type="#_x0000_t202" style="position:absolute;margin-left:0;margin-top:0;width:6pt;height:1.5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EL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hvH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hdtE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4272" behindDoc="0" locked="0" layoutInCell="1" allowOverlap="1" wp14:anchorId="008935E9" wp14:editId="2AE5E258">
                      <wp:simplePos x="0" y="0"/>
                      <wp:positionH relativeFrom="column">
                        <wp:posOffset>0</wp:posOffset>
                      </wp:positionH>
                      <wp:positionV relativeFrom="paragraph">
                        <wp:posOffset>0</wp:posOffset>
                      </wp:positionV>
                      <wp:extent cx="76200" cy="19050"/>
                      <wp:effectExtent l="19050" t="38100" r="19050" b="38100"/>
                      <wp:wrapNone/>
                      <wp:docPr id="156356" name="Text Box 156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166DA" id="Text Box 156356" o:spid="_x0000_s1026" type="#_x0000_t202" style="position:absolute;margin-left:0;margin-top:0;width:6pt;height:1.5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UIp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hsn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CUI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5296" behindDoc="0" locked="0" layoutInCell="1" allowOverlap="1" wp14:anchorId="50291460" wp14:editId="52FF7403">
                      <wp:simplePos x="0" y="0"/>
                      <wp:positionH relativeFrom="column">
                        <wp:posOffset>0</wp:posOffset>
                      </wp:positionH>
                      <wp:positionV relativeFrom="paragraph">
                        <wp:posOffset>0</wp:posOffset>
                      </wp:positionV>
                      <wp:extent cx="76200" cy="19050"/>
                      <wp:effectExtent l="19050" t="38100" r="19050" b="38100"/>
                      <wp:wrapNone/>
                      <wp:docPr id="156357" name="Text Box 156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382A6" id="Text Box 156357" o:spid="_x0000_s1026" type="#_x0000_t202" style="position:absolute;margin-left:0;margin-top:0;width:6pt;height:1.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uOB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A3uO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6320" behindDoc="0" locked="0" layoutInCell="1" allowOverlap="1" wp14:anchorId="2D128409" wp14:editId="3A602B28">
                      <wp:simplePos x="0" y="0"/>
                      <wp:positionH relativeFrom="column">
                        <wp:posOffset>0</wp:posOffset>
                      </wp:positionH>
                      <wp:positionV relativeFrom="paragraph">
                        <wp:posOffset>0</wp:posOffset>
                      </wp:positionV>
                      <wp:extent cx="76200" cy="19050"/>
                      <wp:effectExtent l="19050" t="38100" r="19050" b="38100"/>
                      <wp:wrapNone/>
                      <wp:docPr id="156358" name="Text Box 156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02419" id="Text Box 156358" o:spid="_x0000_s1026" type="#_x0000_t202" style="position:absolute;margin-left:0;margin-top:0;width:6pt;height:1.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VXT0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7344" behindDoc="0" locked="0" layoutInCell="1" allowOverlap="1" wp14:anchorId="166467DD" wp14:editId="24F143F5">
                      <wp:simplePos x="0" y="0"/>
                      <wp:positionH relativeFrom="column">
                        <wp:posOffset>0</wp:posOffset>
                      </wp:positionH>
                      <wp:positionV relativeFrom="paragraph">
                        <wp:posOffset>0</wp:posOffset>
                      </wp:positionV>
                      <wp:extent cx="76200" cy="19050"/>
                      <wp:effectExtent l="19050" t="38100" r="19050" b="38100"/>
                      <wp:wrapNone/>
                      <wp:docPr id="156359" name="Text Box 156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A3928F" id="Text Box 156359" o:spid="_x0000_s1026" type="#_x0000_t202" style="position:absolute;margin-left:0;margin-top:0;width:6pt;height:1.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pyB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hun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ipy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8368" behindDoc="0" locked="0" layoutInCell="1" allowOverlap="1" wp14:anchorId="56C8CA18" wp14:editId="6FFDEE7B">
                      <wp:simplePos x="0" y="0"/>
                      <wp:positionH relativeFrom="column">
                        <wp:posOffset>0</wp:posOffset>
                      </wp:positionH>
                      <wp:positionV relativeFrom="paragraph">
                        <wp:posOffset>0</wp:posOffset>
                      </wp:positionV>
                      <wp:extent cx="76200" cy="19050"/>
                      <wp:effectExtent l="19050" t="38100" r="19050" b="38100"/>
                      <wp:wrapNone/>
                      <wp:docPr id="156360" name="Text Box 156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23898" id="Text Box 156360" o:spid="_x0000_s1026" type="#_x0000_t202" style="position:absolute;margin-left:0;margin-top:0;width:6pt;height:1.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RPY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19392" behindDoc="0" locked="0" layoutInCell="1" allowOverlap="1" wp14:anchorId="7BB2D6DF" wp14:editId="16EA2253">
                      <wp:simplePos x="0" y="0"/>
                      <wp:positionH relativeFrom="column">
                        <wp:posOffset>0</wp:posOffset>
                      </wp:positionH>
                      <wp:positionV relativeFrom="paragraph">
                        <wp:posOffset>0</wp:posOffset>
                      </wp:positionV>
                      <wp:extent cx="76200" cy="19050"/>
                      <wp:effectExtent l="19050" t="38100" r="19050" b="38100"/>
                      <wp:wrapNone/>
                      <wp:docPr id="156361" name="Text Box 156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96F54" id="Text Box 156361" o:spid="_x0000_s1026" type="#_x0000_t202" style="position:absolute;margin-left:0;margin-top:0;width:6pt;height:1.5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1eu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uH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k1e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0416" behindDoc="0" locked="0" layoutInCell="1" allowOverlap="1" wp14:anchorId="2F3380A0" wp14:editId="65DA55FC">
                      <wp:simplePos x="0" y="0"/>
                      <wp:positionH relativeFrom="column">
                        <wp:posOffset>0</wp:posOffset>
                      </wp:positionH>
                      <wp:positionV relativeFrom="paragraph">
                        <wp:posOffset>0</wp:posOffset>
                      </wp:positionV>
                      <wp:extent cx="76200" cy="19050"/>
                      <wp:effectExtent l="19050" t="38100" r="19050" b="38100"/>
                      <wp:wrapNone/>
                      <wp:docPr id="156362" name="Text Box 156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B55C6" id="Text Box 156362" o:spid="_x0000_s1026" type="#_x0000_t202" style="position:absolute;margin-left:0;margin-top:0;width:6pt;height:1.5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SM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aJ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7MS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1440" behindDoc="0" locked="0" layoutInCell="1" allowOverlap="1" wp14:anchorId="042198EA" wp14:editId="17F3FFDC">
                      <wp:simplePos x="0" y="0"/>
                      <wp:positionH relativeFrom="column">
                        <wp:posOffset>0</wp:posOffset>
                      </wp:positionH>
                      <wp:positionV relativeFrom="paragraph">
                        <wp:posOffset>0</wp:posOffset>
                      </wp:positionV>
                      <wp:extent cx="76200" cy="19050"/>
                      <wp:effectExtent l="19050" t="38100" r="19050" b="38100"/>
                      <wp:wrapNone/>
                      <wp:docPr id="156363" name="Text Box 156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9EC1E4" id="Text Box 156363" o:spid="_x0000_s1026" type="#_x0000_t202" style="position:absolute;margin-left:0;margin-top:0;width:6pt;height:1.5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2Uk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Ib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TjtlJ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2464" behindDoc="0" locked="0" layoutInCell="1" allowOverlap="1" wp14:anchorId="06AB4CE7" wp14:editId="74B1F34F">
                      <wp:simplePos x="0" y="0"/>
                      <wp:positionH relativeFrom="column">
                        <wp:posOffset>0</wp:posOffset>
                      </wp:positionH>
                      <wp:positionV relativeFrom="paragraph">
                        <wp:posOffset>0</wp:posOffset>
                      </wp:positionV>
                      <wp:extent cx="76200" cy="19050"/>
                      <wp:effectExtent l="19050" t="38100" r="19050" b="38100"/>
                      <wp:wrapNone/>
                      <wp:docPr id="156364" name="Text Box 156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3EEA61" id="Text Box 156364" o:spid="_x0000_s1026" type="#_x0000_t202" style="position:absolute;margin-left:0;margin-top:0;width:6pt;height:1.5pt;z-index:2522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uLJ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tH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EuL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3488" behindDoc="0" locked="0" layoutInCell="1" allowOverlap="1" wp14:anchorId="69D02325" wp14:editId="70E12F9C">
                      <wp:simplePos x="0" y="0"/>
                      <wp:positionH relativeFrom="column">
                        <wp:posOffset>0</wp:posOffset>
                      </wp:positionH>
                      <wp:positionV relativeFrom="paragraph">
                        <wp:posOffset>0</wp:posOffset>
                      </wp:positionV>
                      <wp:extent cx="76200" cy="19050"/>
                      <wp:effectExtent l="19050" t="38100" r="19050" b="38100"/>
                      <wp:wrapNone/>
                      <wp:docPr id="156365" name="Text Box 156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584F93" id="Text Box 156365" o:spid="_x0000_s1026" type="#_x0000_t202" style="position:absolute;margin-left:0;margin-top:0;width:6pt;height:1.5pt;z-index:2522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UNh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pvE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sxUN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4512" behindDoc="0" locked="0" layoutInCell="1" allowOverlap="1" wp14:anchorId="09EC6677" wp14:editId="4D23A132">
                      <wp:simplePos x="0" y="0"/>
                      <wp:positionH relativeFrom="column">
                        <wp:posOffset>19050</wp:posOffset>
                      </wp:positionH>
                      <wp:positionV relativeFrom="paragraph">
                        <wp:posOffset>0</wp:posOffset>
                      </wp:positionV>
                      <wp:extent cx="76200" cy="47625"/>
                      <wp:effectExtent l="19050" t="0" r="19050" b="9525"/>
                      <wp:wrapNone/>
                      <wp:docPr id="156366" name="Text Box 156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A1447" id="Text Box 156366" o:spid="_x0000_s1026" type="#_x0000_t202" style="position:absolute;margin-left:1.5pt;margin-top:0;width:6pt;height:3.75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IBja+tiAgAAIAUAAA4AAAAAAAAAAAAAAAAALgIAAGRycy9lMm9Eb2Mu&#10;eG1sUEsBAi0AFAAGAAgAAAAhAI+kno7ZAAAAAwEAAA8AAAAAAAAAAAAAAAAAvA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5536" behindDoc="0" locked="0" layoutInCell="1" allowOverlap="1" wp14:anchorId="6AEBDD51" wp14:editId="75966AAD">
                      <wp:simplePos x="0" y="0"/>
                      <wp:positionH relativeFrom="column">
                        <wp:posOffset>19050</wp:posOffset>
                      </wp:positionH>
                      <wp:positionV relativeFrom="paragraph">
                        <wp:posOffset>0</wp:posOffset>
                      </wp:positionV>
                      <wp:extent cx="76200" cy="47625"/>
                      <wp:effectExtent l="19050" t="0" r="19050" b="9525"/>
                      <wp:wrapNone/>
                      <wp:docPr id="156367" name="Text Box 156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2185F" id="Text Box 156367" o:spid="_x0000_s1026" type="#_x0000_t202" style="position:absolute;margin-left:1.5pt;margin-top:0;width:6pt;height:3.75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6560" behindDoc="0" locked="0" layoutInCell="1" allowOverlap="1" wp14:anchorId="26877199" wp14:editId="351DD313">
                      <wp:simplePos x="0" y="0"/>
                      <wp:positionH relativeFrom="column">
                        <wp:posOffset>0</wp:posOffset>
                      </wp:positionH>
                      <wp:positionV relativeFrom="paragraph">
                        <wp:posOffset>0</wp:posOffset>
                      </wp:positionV>
                      <wp:extent cx="76200" cy="19050"/>
                      <wp:effectExtent l="19050" t="38100" r="19050" b="38100"/>
                      <wp:wrapNone/>
                      <wp:docPr id="156368" name="Text Box 156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D3D69" id="Text Box 156368" o:spid="_x0000_s1026" type="#_x0000_t202" style="position:absolute;margin-left:0;margin-top:0;width:6pt;height:1.5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Y7q9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7584" behindDoc="0" locked="0" layoutInCell="1" allowOverlap="1" wp14:anchorId="5437473C" wp14:editId="67B49FA3">
                      <wp:simplePos x="0" y="0"/>
                      <wp:positionH relativeFrom="column">
                        <wp:posOffset>0</wp:posOffset>
                      </wp:positionH>
                      <wp:positionV relativeFrom="paragraph">
                        <wp:posOffset>0</wp:posOffset>
                      </wp:positionV>
                      <wp:extent cx="76200" cy="19050"/>
                      <wp:effectExtent l="19050" t="38100" r="19050" b="38100"/>
                      <wp:wrapNone/>
                      <wp:docPr id="156369" name="Text Box 156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D8308" id="Text Box 156369" o:spid="_x0000_s1026" type="#_x0000_t202" style="position:absolute;margin-left:0;margin-top:0;width:6pt;height:1.5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Q7r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Bun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oOQ7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8608" behindDoc="0" locked="0" layoutInCell="1" allowOverlap="1" wp14:anchorId="175D1E10" wp14:editId="6A570A3A">
                      <wp:simplePos x="0" y="0"/>
                      <wp:positionH relativeFrom="column">
                        <wp:posOffset>0</wp:posOffset>
                      </wp:positionH>
                      <wp:positionV relativeFrom="paragraph">
                        <wp:posOffset>0</wp:posOffset>
                      </wp:positionV>
                      <wp:extent cx="76200" cy="19050"/>
                      <wp:effectExtent l="19050" t="38100" r="19050" b="38100"/>
                      <wp:wrapNone/>
                      <wp:docPr id="156370" name="Text Box 156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CAA96" id="Text Box 156370" o:spid="_x0000_s1026" type="#_x0000_t202" style="position:absolute;margin-left:0;margin-top:0;width:6pt;height:1.5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k1Yc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29632" behindDoc="0" locked="0" layoutInCell="1" allowOverlap="1" wp14:anchorId="283038AD" wp14:editId="5CFB0403">
                      <wp:simplePos x="0" y="0"/>
                      <wp:positionH relativeFrom="column">
                        <wp:posOffset>0</wp:posOffset>
                      </wp:positionH>
                      <wp:positionV relativeFrom="paragraph">
                        <wp:posOffset>0</wp:posOffset>
                      </wp:positionV>
                      <wp:extent cx="76200" cy="19050"/>
                      <wp:effectExtent l="19050" t="38100" r="19050" b="38100"/>
                      <wp:wrapNone/>
                      <wp:docPr id="156371" name="Text Box 156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86DA2" id="Text Box 156371" o:spid="_x0000_s1026" type="#_x0000_t202" style="position:absolute;margin-left:0;margin-top:0;width:6pt;height:1.5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iaI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DsLMR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UAia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0656" behindDoc="0" locked="0" layoutInCell="1" allowOverlap="1" wp14:anchorId="24D5C5A7" wp14:editId="380C53FC">
                      <wp:simplePos x="0" y="0"/>
                      <wp:positionH relativeFrom="column">
                        <wp:posOffset>0</wp:posOffset>
                      </wp:positionH>
                      <wp:positionV relativeFrom="paragraph">
                        <wp:posOffset>0</wp:posOffset>
                      </wp:positionV>
                      <wp:extent cx="76200" cy="19050"/>
                      <wp:effectExtent l="19050" t="38100" r="19050" b="38100"/>
                      <wp:wrapNone/>
                      <wp:docPr id="156372" name="Text Box 156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D85F9" id="Text Box 156372" o:spid="_x0000_s1026" type="#_x0000_t202" style="position:absolute;margin-left:0;margin-top:0;width:6pt;height:1.5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bWq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fbWq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1680" behindDoc="0" locked="0" layoutInCell="1" allowOverlap="1" wp14:anchorId="4BFECCDA" wp14:editId="0905AD07">
                      <wp:simplePos x="0" y="0"/>
                      <wp:positionH relativeFrom="column">
                        <wp:posOffset>0</wp:posOffset>
                      </wp:positionH>
                      <wp:positionV relativeFrom="paragraph">
                        <wp:posOffset>0</wp:posOffset>
                      </wp:positionV>
                      <wp:extent cx="76200" cy="19050"/>
                      <wp:effectExtent l="19050" t="38100" r="19050" b="38100"/>
                      <wp:wrapNone/>
                      <wp:docPr id="156373" name="Text Box 156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4B0A5E" id="Text Box 156373" o:spid="_x0000_s1026" type="#_x0000_t202" style="position:absolute;margin-left:0;margin-top:0;width:6pt;height:1.5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hQC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aoUA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2704" behindDoc="0" locked="0" layoutInCell="1" allowOverlap="1" wp14:anchorId="39CB9340" wp14:editId="51DCD072">
                      <wp:simplePos x="0" y="0"/>
                      <wp:positionH relativeFrom="column">
                        <wp:posOffset>0</wp:posOffset>
                      </wp:positionH>
                      <wp:positionV relativeFrom="paragraph">
                        <wp:posOffset>0</wp:posOffset>
                      </wp:positionV>
                      <wp:extent cx="76200" cy="19050"/>
                      <wp:effectExtent l="19050" t="38100" r="19050" b="38100"/>
                      <wp:wrapNone/>
                      <wp:docPr id="156374" name="Text Box 156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90915" id="Text Box 156374" o:spid="_x0000_s1026" type="#_x0000_t202" style="position:absolute;margin-left:0;margin-top:0;width:6pt;height:1.5pt;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5Pv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DuLMB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g5P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3728" behindDoc="0" locked="0" layoutInCell="1" allowOverlap="1" wp14:anchorId="1F358939" wp14:editId="63DE0115">
                      <wp:simplePos x="0" y="0"/>
                      <wp:positionH relativeFrom="column">
                        <wp:posOffset>0</wp:posOffset>
                      </wp:positionH>
                      <wp:positionV relativeFrom="paragraph">
                        <wp:posOffset>0</wp:posOffset>
                      </wp:positionV>
                      <wp:extent cx="76200" cy="19050"/>
                      <wp:effectExtent l="19050" t="38100" r="19050" b="38100"/>
                      <wp:wrapNone/>
                      <wp:docPr id="156375" name="Text Box 156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592135" id="Text Box 156375" o:spid="_x0000_s1026" type="#_x0000_t202" style="position:absolute;margin-left:0;margin-top:0;width:6pt;height:1.5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JH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XVDJ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4752" behindDoc="0" locked="0" layoutInCell="1" allowOverlap="1" wp14:anchorId="56DC775E" wp14:editId="62DC2AD6">
                      <wp:simplePos x="0" y="0"/>
                      <wp:positionH relativeFrom="column">
                        <wp:posOffset>0</wp:posOffset>
                      </wp:positionH>
                      <wp:positionV relativeFrom="paragraph">
                        <wp:posOffset>0</wp:posOffset>
                      </wp:positionV>
                      <wp:extent cx="76200" cy="19050"/>
                      <wp:effectExtent l="19050" t="38100" r="19050" b="38100"/>
                      <wp:wrapNone/>
                      <wp:docPr id="156376" name="Text Box 156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BC08A" id="Text Box 156376" o:spid="_x0000_s1026" type="#_x0000_t202" style="position:absolute;margin-left:0;margin-top:0;width:6pt;height:1.5pt;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6Fl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DuLMR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GK6F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5776" behindDoc="0" locked="0" layoutInCell="1" allowOverlap="1" wp14:anchorId="33643DD7" wp14:editId="27A542BD">
                      <wp:simplePos x="0" y="0"/>
                      <wp:positionH relativeFrom="column">
                        <wp:posOffset>0</wp:posOffset>
                      </wp:positionH>
                      <wp:positionV relativeFrom="paragraph">
                        <wp:posOffset>0</wp:posOffset>
                      </wp:positionV>
                      <wp:extent cx="76200" cy="19050"/>
                      <wp:effectExtent l="19050" t="38100" r="19050" b="38100"/>
                      <wp:wrapNone/>
                      <wp:docPr id="156377" name="Text Box 156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2F716F" id="Text Box 156377" o:spid="_x0000_s1026" type="#_x0000_t202" style="position:absolute;margin-left:0;margin-top:0;width:6pt;height:1.5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DNZg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NvwAz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6800" behindDoc="0" locked="0" layoutInCell="1" allowOverlap="1" wp14:anchorId="09FE1A24" wp14:editId="743D8382">
                      <wp:simplePos x="0" y="0"/>
                      <wp:positionH relativeFrom="column">
                        <wp:posOffset>0</wp:posOffset>
                      </wp:positionH>
                      <wp:positionV relativeFrom="paragraph">
                        <wp:posOffset>0</wp:posOffset>
                      </wp:positionV>
                      <wp:extent cx="76200" cy="19050"/>
                      <wp:effectExtent l="19050" t="38100" r="19050" b="38100"/>
                      <wp:wrapNone/>
                      <wp:docPr id="156378" name="Text Box 156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9F7825" id="Text Box 156378" o:spid="_x0000_s1026" type="#_x0000_t202" style="position:absolute;margin-left:0;margin-top:0;width:6pt;height:1.5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jf95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7824" behindDoc="0" locked="0" layoutInCell="1" allowOverlap="1" wp14:anchorId="76EB0769" wp14:editId="31884AA5">
                      <wp:simplePos x="0" y="0"/>
                      <wp:positionH relativeFrom="column">
                        <wp:posOffset>0</wp:posOffset>
                      </wp:positionH>
                      <wp:positionV relativeFrom="paragraph">
                        <wp:posOffset>0</wp:posOffset>
                      </wp:positionV>
                      <wp:extent cx="76200" cy="19050"/>
                      <wp:effectExtent l="19050" t="38100" r="19050" b="38100"/>
                      <wp:wrapNone/>
                      <wp:docPr id="156379" name="Text Box 156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1090E2" id="Text Box 156379" o:spid="_x0000_s1026" type="#_x0000_t202" style="position:absolute;margin-left:0;margin-top:0;width:6pt;height:1.5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H/N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DtLMR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TqH/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8848" behindDoc="0" locked="0" layoutInCell="1" allowOverlap="1" wp14:anchorId="54A46D63" wp14:editId="430559D0">
                      <wp:simplePos x="0" y="0"/>
                      <wp:positionH relativeFrom="column">
                        <wp:posOffset>0</wp:posOffset>
                      </wp:positionH>
                      <wp:positionV relativeFrom="paragraph">
                        <wp:posOffset>0</wp:posOffset>
                      </wp:positionV>
                      <wp:extent cx="76200" cy="19050"/>
                      <wp:effectExtent l="19050" t="38100" r="19050" b="38100"/>
                      <wp:wrapNone/>
                      <wp:docPr id="156380" name="Text Box 156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1DCCB" id="Text Box 156380" o:spid="_x0000_s1026" type="#_x0000_t202" style="position:absolute;margin-left:0;margin-top:0;width:6pt;height:1.5pt;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yuLjt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39872" behindDoc="0" locked="0" layoutInCell="1" allowOverlap="1" wp14:anchorId="3F535B27" wp14:editId="7BDCB1CB">
                      <wp:simplePos x="0" y="0"/>
                      <wp:positionH relativeFrom="column">
                        <wp:posOffset>0</wp:posOffset>
                      </wp:positionH>
                      <wp:positionV relativeFrom="paragraph">
                        <wp:posOffset>0</wp:posOffset>
                      </wp:positionV>
                      <wp:extent cx="76200" cy="19050"/>
                      <wp:effectExtent l="19050" t="38100" r="19050" b="38100"/>
                      <wp:wrapNone/>
                      <wp:docPr id="156381" name="Text Box 156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2502F4" id="Text Box 156381" o:spid="_x0000_s1026" type="#_x0000_t202" style="position:absolute;margin-left:0;margin-top:0;width:6pt;height:1.5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Y+T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seY+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0896" behindDoc="0" locked="0" layoutInCell="1" allowOverlap="1" wp14:anchorId="5C9DB5A6" wp14:editId="294E99B7">
                      <wp:simplePos x="0" y="0"/>
                      <wp:positionH relativeFrom="column">
                        <wp:posOffset>0</wp:posOffset>
                      </wp:positionH>
                      <wp:positionV relativeFrom="paragraph">
                        <wp:posOffset>0</wp:posOffset>
                      </wp:positionV>
                      <wp:extent cx="76200" cy="19050"/>
                      <wp:effectExtent l="19050" t="38100" r="19050" b="38100"/>
                      <wp:wrapNone/>
                      <wp:docPr id="156382" name="Text Box 156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A74E5E" id="Text Box 156382" o:spid="_x0000_s1026" type="#_x0000_t202" style="position:absolute;margin-left:0;margin-top:0;width:6pt;height:1.5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QYcs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1920" behindDoc="0" locked="0" layoutInCell="1" allowOverlap="1" wp14:anchorId="476BD759" wp14:editId="0F315152">
                      <wp:simplePos x="0" y="0"/>
                      <wp:positionH relativeFrom="column">
                        <wp:posOffset>0</wp:posOffset>
                      </wp:positionH>
                      <wp:positionV relativeFrom="paragraph">
                        <wp:posOffset>0</wp:posOffset>
                      </wp:positionV>
                      <wp:extent cx="76200" cy="19050"/>
                      <wp:effectExtent l="19050" t="38100" r="19050" b="38100"/>
                      <wp:wrapNone/>
                      <wp:docPr id="156383" name="Text Box 156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A7A038" id="Text Box 156383" o:spid="_x0000_s1026" type="#_x0000_t202" style="position:absolute;margin-left:0;margin-top:0;width:6pt;height:1.5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N0b0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2944" behindDoc="0" locked="0" layoutInCell="1" allowOverlap="1" wp14:anchorId="72095E0C" wp14:editId="6C69F974">
                      <wp:simplePos x="0" y="0"/>
                      <wp:positionH relativeFrom="column">
                        <wp:posOffset>0</wp:posOffset>
                      </wp:positionH>
                      <wp:positionV relativeFrom="paragraph">
                        <wp:posOffset>0</wp:posOffset>
                      </wp:positionV>
                      <wp:extent cx="76200" cy="19050"/>
                      <wp:effectExtent l="19050" t="38100" r="19050" b="38100"/>
                      <wp:wrapNone/>
                      <wp:docPr id="156384" name="Text Box 156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18E5AF" id="Text Box 156384" o:spid="_x0000_s1026" type="#_x0000_t202" style="position:absolute;margin-left:0;margin-top:0;width:6pt;height:1.5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r0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f+Dr0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3968" behindDoc="0" locked="0" layoutInCell="1" allowOverlap="1" wp14:anchorId="3893C429" wp14:editId="17D93DD3">
                      <wp:simplePos x="0" y="0"/>
                      <wp:positionH relativeFrom="column">
                        <wp:posOffset>0</wp:posOffset>
                      </wp:positionH>
                      <wp:positionV relativeFrom="paragraph">
                        <wp:posOffset>0</wp:posOffset>
                      </wp:positionV>
                      <wp:extent cx="76200" cy="19050"/>
                      <wp:effectExtent l="19050" t="38100" r="19050" b="38100"/>
                      <wp:wrapNone/>
                      <wp:docPr id="156385" name="Text Box 156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B8F7E" id="Text Box 156385" o:spid="_x0000_s1026" type="#_x0000_t202" style="position:absolute;margin-left:0;margin-top:0;width:6pt;height:1.5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vL5t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4992" behindDoc="0" locked="0" layoutInCell="1" allowOverlap="1" wp14:anchorId="042594D5" wp14:editId="30CB664D">
                      <wp:simplePos x="0" y="0"/>
                      <wp:positionH relativeFrom="column">
                        <wp:posOffset>0</wp:posOffset>
                      </wp:positionH>
                      <wp:positionV relativeFrom="paragraph">
                        <wp:posOffset>0</wp:posOffset>
                      </wp:positionV>
                      <wp:extent cx="76200" cy="19050"/>
                      <wp:effectExtent l="19050" t="38100" r="19050" b="38100"/>
                      <wp:wrapNone/>
                      <wp:docPr id="156386" name="Text Box 156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194EFD" id="Text Box 156386" o:spid="_x0000_s1026" type="#_x0000_t202" style="position:absolute;margin-left:0;margin-top:0;width:6pt;height:1.5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h+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UA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6016" behindDoc="0" locked="0" layoutInCell="1" allowOverlap="1" wp14:anchorId="06207749" wp14:editId="268CE0CC">
                      <wp:simplePos x="0" y="0"/>
                      <wp:positionH relativeFrom="column">
                        <wp:posOffset>0</wp:posOffset>
                      </wp:positionH>
                      <wp:positionV relativeFrom="paragraph">
                        <wp:posOffset>0</wp:posOffset>
                      </wp:positionV>
                      <wp:extent cx="76200" cy="19050"/>
                      <wp:effectExtent l="19050" t="38100" r="19050" b="38100"/>
                      <wp:wrapNone/>
                      <wp:docPr id="156387" name="Text Box 156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D2806" id="Text Box 156387" o:spid="_x0000_s1026" type="#_x0000_t202" style="position:absolute;margin-left:0;margin-top:0;width:6pt;height:1.5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6nW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Oh6n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7040" behindDoc="0" locked="0" layoutInCell="1" allowOverlap="1" wp14:anchorId="0598AB35" wp14:editId="4CECD377">
                      <wp:simplePos x="0" y="0"/>
                      <wp:positionH relativeFrom="column">
                        <wp:posOffset>0</wp:posOffset>
                      </wp:positionH>
                      <wp:positionV relativeFrom="paragraph">
                        <wp:posOffset>0</wp:posOffset>
                      </wp:positionV>
                      <wp:extent cx="76200" cy="19050"/>
                      <wp:effectExtent l="19050" t="38100" r="19050" b="38100"/>
                      <wp:wrapNone/>
                      <wp:docPr id="156388" name="Text Box 156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41DD3" id="Text Box 156388" o:spid="_x0000_s1026" type="#_x0000_t202" style="position:absolute;margin-left:0;margin-top:0;width:6pt;height:1.5pt;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bBH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8064" behindDoc="0" locked="0" layoutInCell="1" allowOverlap="1" wp14:anchorId="34795373" wp14:editId="2D8326BD">
                      <wp:simplePos x="0" y="0"/>
                      <wp:positionH relativeFrom="column">
                        <wp:posOffset>0</wp:posOffset>
                      </wp:positionH>
                      <wp:positionV relativeFrom="paragraph">
                        <wp:posOffset>0</wp:posOffset>
                      </wp:positionV>
                      <wp:extent cx="76200" cy="19050"/>
                      <wp:effectExtent l="19050" t="38100" r="19050" b="38100"/>
                      <wp:wrapNone/>
                      <wp:docPr id="156389" name="Text Box 156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853474" id="Text Box 156389" o:spid="_x0000_s1026" type="#_x0000_t202" style="position:absolute;margin-left:0;margin-top:0;width:6pt;height:1.5pt;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9bW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09b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49088" behindDoc="0" locked="0" layoutInCell="1" allowOverlap="1" wp14:anchorId="1B71F0D6" wp14:editId="7D3102DA">
                      <wp:simplePos x="0" y="0"/>
                      <wp:positionH relativeFrom="column">
                        <wp:posOffset>0</wp:posOffset>
                      </wp:positionH>
                      <wp:positionV relativeFrom="paragraph">
                        <wp:posOffset>0</wp:posOffset>
                      </wp:positionV>
                      <wp:extent cx="76200" cy="19050"/>
                      <wp:effectExtent l="19050" t="38100" r="19050" b="38100"/>
                      <wp:wrapNone/>
                      <wp:docPr id="156390" name="Text Box 156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57B09" id="Text Box 156390" o:spid="_x0000_s1026" type="#_x0000_t202" style="position:absolute;margin-left:0;margin-top:0;width:6pt;height:1.5pt;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nP18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0112" behindDoc="0" locked="0" layoutInCell="1" allowOverlap="1" wp14:anchorId="5C475F7A" wp14:editId="3926B5F2">
                      <wp:simplePos x="0" y="0"/>
                      <wp:positionH relativeFrom="column">
                        <wp:posOffset>0</wp:posOffset>
                      </wp:positionH>
                      <wp:positionV relativeFrom="paragraph">
                        <wp:posOffset>0</wp:posOffset>
                      </wp:positionV>
                      <wp:extent cx="76200" cy="19050"/>
                      <wp:effectExtent l="19050" t="38100" r="19050" b="38100"/>
                      <wp:wrapNone/>
                      <wp:docPr id="156391" name="Text Box 156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9BE10E" id="Text Box 156391" o:spid="_x0000_s1026" type="#_x0000_t202" style="position:absolute;margin-left:0;margin-top:0;width:6pt;height:1.5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P61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Ju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X6P61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1136" behindDoc="0" locked="0" layoutInCell="1" allowOverlap="1" wp14:anchorId="1D1ECA9A" wp14:editId="414F2693">
                      <wp:simplePos x="0" y="0"/>
                      <wp:positionH relativeFrom="column">
                        <wp:posOffset>0</wp:posOffset>
                      </wp:positionH>
                      <wp:positionV relativeFrom="paragraph">
                        <wp:posOffset>0</wp:posOffset>
                      </wp:positionV>
                      <wp:extent cx="76200" cy="19050"/>
                      <wp:effectExtent l="19050" t="38100" r="19050" b="38100"/>
                      <wp:wrapNone/>
                      <wp:docPr id="156392" name="Text Box 156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AD4C71" id="Text Box 156392" o:spid="_x0000_s1026" type="#_x0000_t202" style="position:absolute;margin-left:0;margin-top:0;width:6pt;height:1.5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22X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5Da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Gl22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2160" behindDoc="0" locked="0" layoutInCell="1" allowOverlap="1" wp14:anchorId="1487AAD3" wp14:editId="33B116D4">
                      <wp:simplePos x="0" y="0"/>
                      <wp:positionH relativeFrom="column">
                        <wp:posOffset>0</wp:posOffset>
                      </wp:positionH>
                      <wp:positionV relativeFrom="paragraph">
                        <wp:posOffset>0</wp:posOffset>
                      </wp:positionV>
                      <wp:extent cx="76200" cy="19050"/>
                      <wp:effectExtent l="19050" t="38100" r="19050" b="38100"/>
                      <wp:wrapNone/>
                      <wp:docPr id="156393" name="Text Box 156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BA704" id="Text Box 156393" o:spid="_x0000_s1026" type="#_x0000_t202" style="position:absolute;margin-left:0;margin-top:0;width:6pt;height:1.5pt;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Mw/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b9Ib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tkDMP2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3184" behindDoc="0" locked="0" layoutInCell="1" allowOverlap="1" wp14:anchorId="2BC58302" wp14:editId="533F9BD9">
                      <wp:simplePos x="0" y="0"/>
                      <wp:positionH relativeFrom="column">
                        <wp:posOffset>0</wp:posOffset>
                      </wp:positionH>
                      <wp:positionV relativeFrom="paragraph">
                        <wp:posOffset>0</wp:posOffset>
                      </wp:positionV>
                      <wp:extent cx="76200" cy="19050"/>
                      <wp:effectExtent l="19050" t="38100" r="19050" b="38100"/>
                      <wp:wrapNone/>
                      <wp:docPr id="156394" name="Text Box 156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EE3430" id="Text Box 156394" o:spid="_x0000_s1026" type="#_x0000_t202" style="position:absolute;margin-left:0;margin-top:0;width:6pt;height:1.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UvS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Jt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kaUv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4208" behindDoc="0" locked="0" layoutInCell="1" allowOverlap="1" wp14:anchorId="4A4AAF8B" wp14:editId="2E3D4DED">
                      <wp:simplePos x="0" y="0"/>
                      <wp:positionH relativeFrom="column">
                        <wp:posOffset>0</wp:posOffset>
                      </wp:positionH>
                      <wp:positionV relativeFrom="paragraph">
                        <wp:posOffset>0</wp:posOffset>
                      </wp:positionV>
                      <wp:extent cx="76200" cy="19050"/>
                      <wp:effectExtent l="19050" t="38100" r="19050" b="38100"/>
                      <wp:wrapNone/>
                      <wp:docPr id="156395" name="Text Box 156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EF0214" id="Text Box 156395" o:spid="_x0000_s1026" type="#_x0000_t202" style="position:absolute;margin-left:0;margin-top:0;width:6pt;height:1.5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p6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cpvG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Uvup6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5232" behindDoc="0" locked="0" layoutInCell="1" allowOverlap="1" wp14:anchorId="00E33C31" wp14:editId="2888D508">
                      <wp:simplePos x="0" y="0"/>
                      <wp:positionH relativeFrom="column">
                        <wp:posOffset>0</wp:posOffset>
                      </wp:positionH>
                      <wp:positionV relativeFrom="paragraph">
                        <wp:posOffset>0</wp:posOffset>
                      </wp:positionV>
                      <wp:extent cx="76200" cy="19050"/>
                      <wp:effectExtent l="19050" t="38100" r="19050" b="38100"/>
                      <wp:wrapNone/>
                      <wp:docPr id="156396" name="Text Box 156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2278D2" id="Text Box 156396" o:spid="_x0000_s1026" type="#_x0000_t202" style="position:absolute;margin-left:0;margin-top:0;width:6pt;height:1.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XlY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Jv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FwXl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6256" behindDoc="0" locked="0" layoutInCell="1" allowOverlap="1" wp14:anchorId="24615459" wp14:editId="44EDA167">
                      <wp:simplePos x="0" y="0"/>
                      <wp:positionH relativeFrom="column">
                        <wp:posOffset>0</wp:posOffset>
                      </wp:positionH>
                      <wp:positionV relativeFrom="paragraph">
                        <wp:posOffset>0</wp:posOffset>
                      </wp:positionV>
                      <wp:extent cx="76200" cy="19050"/>
                      <wp:effectExtent l="19050" t="38100" r="19050" b="38100"/>
                      <wp:wrapNone/>
                      <wp:docPr id="156397" name="Text Box 156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CBBE3" id="Text Box 156397" o:spid="_x0000_s1026" type="#_x0000_t202" style="position:absolute;margin-left:0;margin-top:0;width:6pt;height:1.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tjw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JvOMB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1Ftj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7280" behindDoc="0" locked="0" layoutInCell="1" allowOverlap="1" wp14:anchorId="6B55BE0D" wp14:editId="5368E1C5">
                      <wp:simplePos x="0" y="0"/>
                      <wp:positionH relativeFrom="column">
                        <wp:posOffset>0</wp:posOffset>
                      </wp:positionH>
                      <wp:positionV relativeFrom="paragraph">
                        <wp:posOffset>0</wp:posOffset>
                      </wp:positionV>
                      <wp:extent cx="76200" cy="19050"/>
                      <wp:effectExtent l="19050" t="38100" r="19050" b="38100"/>
                      <wp:wrapNone/>
                      <wp:docPr id="156398" name="Text Box 156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FA3F03" id="Text Box 156398" o:spid="_x0000_s1026" type="#_x0000_t202" style="position:absolute;margin-left:0;margin-top:0;width:6pt;height:1.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glQZ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8304" behindDoc="0" locked="0" layoutInCell="1" allowOverlap="1" wp14:anchorId="79AA35E1" wp14:editId="11E1E77C">
                      <wp:simplePos x="0" y="0"/>
                      <wp:positionH relativeFrom="column">
                        <wp:posOffset>0</wp:posOffset>
                      </wp:positionH>
                      <wp:positionV relativeFrom="paragraph">
                        <wp:posOffset>0</wp:posOffset>
                      </wp:positionV>
                      <wp:extent cx="76200" cy="19050"/>
                      <wp:effectExtent l="19050" t="38100" r="19050" b="38100"/>
                      <wp:wrapNone/>
                      <wp:docPr id="156399" name="Text Box 156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A5A9AA" id="Text Box 156399" o:spid="_x0000_s1026" type="#_x0000_t202" style="position:absolute;margin-left:0;margin-top:0;width:6pt;height:1.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fw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fJum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QQqf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59328" behindDoc="0" locked="0" layoutInCell="1" allowOverlap="1" wp14:anchorId="227A4582" wp14:editId="47C94E50">
                      <wp:simplePos x="0" y="0"/>
                      <wp:positionH relativeFrom="column">
                        <wp:posOffset>0</wp:posOffset>
                      </wp:positionH>
                      <wp:positionV relativeFrom="paragraph">
                        <wp:posOffset>0</wp:posOffset>
                      </wp:positionV>
                      <wp:extent cx="76200" cy="19050"/>
                      <wp:effectExtent l="19050" t="38100" r="19050" b="38100"/>
                      <wp:wrapNone/>
                      <wp:docPr id="156400" name="Text Box 156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DA741" id="Text Box 156400" o:spid="_x0000_s1026" type="#_x0000_t202" style="position:absolute;margin-left:0;margin-top:0;width:6pt;height:1.5pt;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9JpX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0352" behindDoc="0" locked="0" layoutInCell="1" allowOverlap="1" wp14:anchorId="10CE34D9" wp14:editId="51CE1DE1">
                      <wp:simplePos x="0" y="0"/>
                      <wp:positionH relativeFrom="column">
                        <wp:posOffset>0</wp:posOffset>
                      </wp:positionH>
                      <wp:positionV relativeFrom="paragraph">
                        <wp:posOffset>0</wp:posOffset>
                      </wp:positionV>
                      <wp:extent cx="76200" cy="19050"/>
                      <wp:effectExtent l="19050" t="38100" r="19050" b="38100"/>
                      <wp:wrapNone/>
                      <wp:docPr id="156401" name="Text Box 156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0A885" id="Text Box 156401" o:spid="_x0000_s1026" type="#_x0000_t202" style="position:absolute;margin-left:0;margin-top:0;width:6pt;height:1.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TRB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wi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N8TR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1376" behindDoc="0" locked="0" layoutInCell="1" allowOverlap="1" wp14:anchorId="6B5D31A7" wp14:editId="7146C99A">
                      <wp:simplePos x="0" y="0"/>
                      <wp:positionH relativeFrom="column">
                        <wp:posOffset>0</wp:posOffset>
                      </wp:positionH>
                      <wp:positionV relativeFrom="paragraph">
                        <wp:posOffset>0</wp:posOffset>
                      </wp:positionV>
                      <wp:extent cx="76200" cy="19050"/>
                      <wp:effectExtent l="19050" t="38100" r="19050" b="38100"/>
                      <wp:wrapNone/>
                      <wp:docPr id="156402" name="Text Box 156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3D203C" id="Text Box 156402" o:spid="_x0000_s1026" type="#_x0000_t202" style="position:absolute;margin-left:0;margin-top:0;width:6pt;height:1.5pt;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jqd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2400" behindDoc="0" locked="0" layoutInCell="1" allowOverlap="1" wp14:anchorId="43B1158D" wp14:editId="7B949EC1">
                      <wp:simplePos x="0" y="0"/>
                      <wp:positionH relativeFrom="column">
                        <wp:posOffset>0</wp:posOffset>
                      </wp:positionH>
                      <wp:positionV relativeFrom="paragraph">
                        <wp:posOffset>0</wp:posOffset>
                      </wp:positionV>
                      <wp:extent cx="76200" cy="19050"/>
                      <wp:effectExtent l="19050" t="38100" r="19050" b="38100"/>
                      <wp:wrapNone/>
                      <wp:docPr id="156403" name="Text Box 156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647D0F" id="Text Box 156403" o:spid="_x0000_s1026" type="#_x0000_t202" style="position:absolute;margin-left:0;margin-top:0;width:6pt;height:1.5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sWQb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3424" behindDoc="0" locked="0" layoutInCell="1" allowOverlap="1" wp14:anchorId="0F9B5ED5" wp14:editId="5691C9A6">
                      <wp:simplePos x="0" y="0"/>
                      <wp:positionH relativeFrom="column">
                        <wp:posOffset>0</wp:posOffset>
                      </wp:positionH>
                      <wp:positionV relativeFrom="paragraph">
                        <wp:posOffset>0</wp:posOffset>
                      </wp:positionV>
                      <wp:extent cx="76200" cy="19050"/>
                      <wp:effectExtent l="19050" t="38100" r="19050" b="38100"/>
                      <wp:wrapNone/>
                      <wp:docPr id="156404" name="Text Box 156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586D22" id="Text Box 156404" o:spid="_x0000_s1026" type="#_x0000_t202" style="position:absolute;margin-left:0;margin-top:0;width:6pt;height:1.5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Em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xi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cIE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4448" behindDoc="0" locked="0" layoutInCell="1" allowOverlap="1" wp14:anchorId="31F1CEF4" wp14:editId="249D44D4">
                      <wp:simplePos x="0" y="0"/>
                      <wp:positionH relativeFrom="column">
                        <wp:posOffset>0</wp:posOffset>
                      </wp:positionH>
                      <wp:positionV relativeFrom="paragraph">
                        <wp:posOffset>0</wp:posOffset>
                      </wp:positionV>
                      <wp:extent cx="76200" cy="19050"/>
                      <wp:effectExtent l="19050" t="38100" r="19050" b="38100"/>
                      <wp:wrapNone/>
                      <wp:docPr id="156405" name="Text Box 156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393FC" id="Text Box 156405" o:spid="_x0000_s1026" type="#_x0000_t202" style="position:absolute;margin-left:0;margin-top:0;width:6pt;height:1.5pt;z-index:2522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&#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OpyC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5472" behindDoc="0" locked="0" layoutInCell="1" allowOverlap="1" wp14:anchorId="406638DB" wp14:editId="2C9FFA1C">
                      <wp:simplePos x="0" y="0"/>
                      <wp:positionH relativeFrom="column">
                        <wp:posOffset>0</wp:posOffset>
                      </wp:positionH>
                      <wp:positionV relativeFrom="paragraph">
                        <wp:posOffset>0</wp:posOffset>
                      </wp:positionV>
                      <wp:extent cx="76200" cy="19050"/>
                      <wp:effectExtent l="19050" t="38100" r="19050" b="38100"/>
                      <wp:wrapNone/>
                      <wp:docPr id="156406" name="Text Box 156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8B1CB" id="Text Box 156406" o:spid="_x0000_s1026" type="#_x0000_t202" style="position:absolute;margin-left:0;margin-top:0;width:6pt;height:1.5pt;z-index:2522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LOs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wS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f2LO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6496" behindDoc="0" locked="0" layoutInCell="1" allowOverlap="1" wp14:anchorId="104AC1C4" wp14:editId="1EF83B85">
                      <wp:simplePos x="0" y="0"/>
                      <wp:positionH relativeFrom="column">
                        <wp:posOffset>0</wp:posOffset>
                      </wp:positionH>
                      <wp:positionV relativeFrom="paragraph">
                        <wp:posOffset>0</wp:posOffset>
                      </wp:positionV>
                      <wp:extent cx="76200" cy="19050"/>
                      <wp:effectExtent l="19050" t="38100" r="19050" b="38100"/>
                      <wp:wrapNone/>
                      <wp:docPr id="156407" name="Text Box 156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CBF15" id="Text Box 156407" o:spid="_x0000_s1026" type="#_x0000_t202" style="position:absolute;margin-left:0;margin-top:0;width:6pt;height:1.5pt;z-index:2522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xIE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&#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vDxI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7520" behindDoc="0" locked="0" layoutInCell="1" allowOverlap="1" wp14:anchorId="34102373" wp14:editId="6A2CCD37">
                      <wp:simplePos x="0" y="0"/>
                      <wp:positionH relativeFrom="column">
                        <wp:posOffset>0</wp:posOffset>
                      </wp:positionH>
                      <wp:positionV relativeFrom="paragraph">
                        <wp:posOffset>0</wp:posOffset>
                      </wp:positionV>
                      <wp:extent cx="76200" cy="19050"/>
                      <wp:effectExtent l="19050" t="38100" r="19050" b="38100"/>
                      <wp:wrapNone/>
                      <wp:docPr id="156408" name="Text Box 156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53C074" id="Text Box 156408" o:spid="_x0000_s1026" type="#_x0000_t202" style="position:absolute;margin-left:0;margin-top:0;width:6pt;height:1.5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6jMy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8544" behindDoc="0" locked="0" layoutInCell="1" allowOverlap="1" wp14:anchorId="53C99A09" wp14:editId="78272A0D">
                      <wp:simplePos x="0" y="0"/>
                      <wp:positionH relativeFrom="column">
                        <wp:posOffset>0</wp:posOffset>
                      </wp:positionH>
                      <wp:positionV relativeFrom="paragraph">
                        <wp:posOffset>0</wp:posOffset>
                      </wp:positionV>
                      <wp:extent cx="76200" cy="19050"/>
                      <wp:effectExtent l="19050" t="38100" r="19050" b="38100"/>
                      <wp:wrapNone/>
                      <wp:docPr id="156409" name="Text Box 156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8647DE" id="Text Box 156409" o:spid="_x0000_s1026" type="#_x0000_t202" style="position:absolute;margin-left:0;margin-top:0;width:6pt;height:1.5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&#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KW20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69568" behindDoc="0" locked="0" layoutInCell="1" allowOverlap="1" wp14:anchorId="11852C50" wp14:editId="3D01A8A4">
                      <wp:simplePos x="0" y="0"/>
                      <wp:positionH relativeFrom="column">
                        <wp:posOffset>0</wp:posOffset>
                      </wp:positionH>
                      <wp:positionV relativeFrom="paragraph">
                        <wp:posOffset>0</wp:posOffset>
                      </wp:positionV>
                      <wp:extent cx="76200" cy="19050"/>
                      <wp:effectExtent l="19050" t="38100" r="19050" b="38100"/>
                      <wp:wrapNone/>
                      <wp:docPr id="156410" name="Text Box 156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A8A0DE" id="Text Box 156410" o:spid="_x0000_s1026" type="#_x0000_t202" style="position:absolute;margin-left:0;margin-top:0;width:6pt;height:1.5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TP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hSCRIC3M6ZXtDVrKPTpug059p1M4/tJBgtlDDHJcz7p7kuUPjYRc1URs2aNSsq8ZocAztAr7V6kD&#10;jrYgm/6LpFCLvBnpgPaVaq2IIAsCdCBzOM/I8ilhcxrD2DEqIRImwcRN0CfpKbVT2nxmskX2JcMK&#10;DOCgye5JG0uFpKcjtpKQBW8aZ4JG3GzAwWEHCkOqjVkKbqY/kyBZz9azyIvG8d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Brfkz2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0592" behindDoc="0" locked="0" layoutInCell="1" allowOverlap="1" wp14:anchorId="03AF8289" wp14:editId="7F2F64E8">
                      <wp:simplePos x="0" y="0"/>
                      <wp:positionH relativeFrom="column">
                        <wp:posOffset>0</wp:posOffset>
                      </wp:positionH>
                      <wp:positionV relativeFrom="paragraph">
                        <wp:posOffset>0</wp:posOffset>
                      </wp:positionV>
                      <wp:extent cx="76200" cy="19050"/>
                      <wp:effectExtent l="19050" t="38100" r="19050" b="38100"/>
                      <wp:wrapNone/>
                      <wp:docPr id="156411" name="Text Box 156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597CD" id="Text Box 156411" o:spid="_x0000_s1026" type="#_x0000_t202" style="position:absolute;margin-left:0;margin-top:0;width:6pt;height:1.5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EVn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YYi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ZgRWd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1616" behindDoc="0" locked="0" layoutInCell="1" allowOverlap="1" wp14:anchorId="583F1FC0" wp14:editId="08B1F22E">
                      <wp:simplePos x="0" y="0"/>
                      <wp:positionH relativeFrom="column">
                        <wp:posOffset>0</wp:posOffset>
                      </wp:positionH>
                      <wp:positionV relativeFrom="paragraph">
                        <wp:posOffset>0</wp:posOffset>
                      </wp:positionV>
                      <wp:extent cx="76200" cy="19050"/>
                      <wp:effectExtent l="19050" t="38100" r="19050" b="38100"/>
                      <wp:wrapNone/>
                      <wp:docPr id="156412" name="Text Box 156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0A1E3" id="Text Box 156412" o:spid="_x0000_s1026" type="#_x0000_t202" style="position:absolute;margin-left:0;margin-top:0;width:6pt;height:1.5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ZF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EY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H9ZF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2640" behindDoc="0" locked="0" layoutInCell="1" allowOverlap="1" wp14:anchorId="2DA471A1" wp14:editId="18A7F9B1">
                      <wp:simplePos x="0" y="0"/>
                      <wp:positionH relativeFrom="column">
                        <wp:posOffset>0</wp:posOffset>
                      </wp:positionH>
                      <wp:positionV relativeFrom="paragraph">
                        <wp:posOffset>0</wp:posOffset>
                      </wp:positionV>
                      <wp:extent cx="76200" cy="19050"/>
                      <wp:effectExtent l="19050" t="38100" r="19050" b="38100"/>
                      <wp:wrapNone/>
                      <wp:docPr id="156413" name="Text Box 156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A529DC" id="Text Box 156413" o:spid="_x0000_s1026" type="#_x0000_t202" style="position:absolute;margin-left:0;margin-top:0;width:6pt;height:1.5pt;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Hft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IW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XyHf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3664" behindDoc="0" locked="0" layoutInCell="1" allowOverlap="1" wp14:anchorId="7F22CAB9" wp14:editId="74C809B9">
                      <wp:simplePos x="0" y="0"/>
                      <wp:positionH relativeFrom="column">
                        <wp:posOffset>0</wp:posOffset>
                      </wp:positionH>
                      <wp:positionV relativeFrom="paragraph">
                        <wp:posOffset>0</wp:posOffset>
                      </wp:positionV>
                      <wp:extent cx="76200" cy="19050"/>
                      <wp:effectExtent l="19050" t="38100" r="19050" b="38100"/>
                      <wp:wrapNone/>
                      <wp:docPr id="156414" name="Text Box 156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226000" id="Text Box 156414" o:spid="_x0000_s1026" type="#_x0000_t202" style="position:absolute;margin-left:0;margin-top:0;width:6pt;height:1.5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fAA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4fAA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4688" behindDoc="0" locked="0" layoutInCell="1" allowOverlap="1" wp14:anchorId="3929FB6A" wp14:editId="1A9ED911">
                      <wp:simplePos x="0" y="0"/>
                      <wp:positionH relativeFrom="column">
                        <wp:posOffset>0</wp:posOffset>
                      </wp:positionH>
                      <wp:positionV relativeFrom="paragraph">
                        <wp:posOffset>0</wp:posOffset>
                      </wp:positionV>
                      <wp:extent cx="76200" cy="19050"/>
                      <wp:effectExtent l="19050" t="38100" r="19050" b="38100"/>
                      <wp:wrapNone/>
                      <wp:docPr id="156415" name="Text Box 156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9FC41" id="Text Box 156415" o:spid="_x0000_s1026" type="#_x0000_t202" style="position:absolute;margin-left:0;margin-top:0;width:6pt;height:1.5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lGo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oU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1NlG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5712" behindDoc="0" locked="0" layoutInCell="1" allowOverlap="1" wp14:anchorId="5AFA268F" wp14:editId="49A61D6E">
                      <wp:simplePos x="0" y="0"/>
                      <wp:positionH relativeFrom="column">
                        <wp:posOffset>0</wp:posOffset>
                      </wp:positionH>
                      <wp:positionV relativeFrom="paragraph">
                        <wp:posOffset>0</wp:posOffset>
                      </wp:positionV>
                      <wp:extent cx="76200" cy="19050"/>
                      <wp:effectExtent l="19050" t="38100" r="19050" b="38100"/>
                      <wp:wrapNone/>
                      <wp:docPr id="156416" name="Text Box 156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8234EA" id="Text Box 156416" o:spid="_x0000_s1026" type="#_x0000_t202" style="position:absolute;margin-left:0;margin-top:0;width:6pt;height:1.5pt;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cKK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Y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RJwop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6736" behindDoc="0" locked="0" layoutInCell="1" allowOverlap="1" wp14:anchorId="04C3EADE" wp14:editId="6B15FB52">
                      <wp:simplePos x="0" y="0"/>
                      <wp:positionH relativeFrom="column">
                        <wp:posOffset>0</wp:posOffset>
                      </wp:positionH>
                      <wp:positionV relativeFrom="paragraph">
                        <wp:posOffset>0</wp:posOffset>
                      </wp:positionV>
                      <wp:extent cx="76200" cy="19050"/>
                      <wp:effectExtent l="19050" t="38100" r="19050" b="38100"/>
                      <wp:wrapNone/>
                      <wp:docPr id="156417" name="Text Box 156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8644A" id="Text Box 156417" o:spid="_x0000_s1026" type="#_x0000_t202" style="position:absolute;margin-left:0;margin-top:0;width:6pt;height:1.5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mMi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4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SeYyJ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7760" behindDoc="0" locked="0" layoutInCell="1" allowOverlap="1" wp14:anchorId="45576D3A" wp14:editId="46062E66">
                      <wp:simplePos x="0" y="0"/>
                      <wp:positionH relativeFrom="column">
                        <wp:posOffset>0</wp:posOffset>
                      </wp:positionH>
                      <wp:positionV relativeFrom="paragraph">
                        <wp:posOffset>0</wp:posOffset>
                      </wp:positionV>
                      <wp:extent cx="76200" cy="19050"/>
                      <wp:effectExtent l="19050" t="38100" r="19050" b="38100"/>
                      <wp:wrapNone/>
                      <wp:docPr id="156418" name="Text Box 156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D9FC3E" id="Text Box 156418" o:spid="_x0000_s1026" type="#_x0000_t202" style="position:absolute;margin-left:0;margin-top:0;width:6pt;height:1.5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2K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CkE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EdvYp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8784" behindDoc="0" locked="0" layoutInCell="1" allowOverlap="1" wp14:anchorId="762EE135" wp14:editId="7F82AC81">
                      <wp:simplePos x="0" y="0"/>
                      <wp:positionH relativeFrom="column">
                        <wp:posOffset>0</wp:posOffset>
                      </wp:positionH>
                      <wp:positionV relativeFrom="paragraph">
                        <wp:posOffset>0</wp:posOffset>
                      </wp:positionV>
                      <wp:extent cx="76200" cy="19050"/>
                      <wp:effectExtent l="19050" t="38100" r="19050" b="38100"/>
                      <wp:wrapNone/>
                      <wp:docPr id="156419" name="Text Box 156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43BE4" id="Text Box 156419" o:spid="_x0000_s1026" type="#_x0000_t202" style="position:absolute;margin-left:0;margin-top:0;width:6pt;height:1.5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hwi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Y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HKHCJ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79808" behindDoc="0" locked="0" layoutInCell="1" allowOverlap="1" wp14:anchorId="5320D39D" wp14:editId="2D630687">
                      <wp:simplePos x="0" y="0"/>
                      <wp:positionH relativeFrom="column">
                        <wp:posOffset>0</wp:posOffset>
                      </wp:positionH>
                      <wp:positionV relativeFrom="paragraph">
                        <wp:posOffset>0</wp:posOffset>
                      </wp:positionV>
                      <wp:extent cx="76200" cy="19050"/>
                      <wp:effectExtent l="19050" t="38100" r="19050" b="38100"/>
                      <wp:wrapNone/>
                      <wp:docPr id="156420" name="Text Box 156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D02CD1" id="Text Box 156420" o:spid="_x0000_s1026" type="#_x0000_t202" style="position:absolute;margin-left:0;margin-top:0;width:6pt;height:1.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Hal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nsQR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LBHa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0832" behindDoc="0" locked="0" layoutInCell="1" allowOverlap="1" wp14:anchorId="4AFE3060" wp14:editId="1492A9B8">
                      <wp:simplePos x="0" y="0"/>
                      <wp:positionH relativeFrom="column">
                        <wp:posOffset>0</wp:posOffset>
                      </wp:positionH>
                      <wp:positionV relativeFrom="paragraph">
                        <wp:posOffset>0</wp:posOffset>
                      </wp:positionV>
                      <wp:extent cx="76200" cy="19050"/>
                      <wp:effectExtent l="19050" t="38100" r="19050" b="38100"/>
                      <wp:wrapNone/>
                      <wp:docPr id="156421" name="Text Box 156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BB00F1" id="Text Box 156421" o:spid="_x0000_s1026" type="#_x0000_t202" style="position:absolute;margin-left:0;margin-top:0;width:6pt;height:1.5pt;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9cN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EU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709cN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1856" behindDoc="0" locked="0" layoutInCell="1" allowOverlap="1" wp14:anchorId="5985BF53" wp14:editId="7B09B7ED">
                      <wp:simplePos x="0" y="0"/>
                      <wp:positionH relativeFrom="column">
                        <wp:posOffset>0</wp:posOffset>
                      </wp:positionH>
                      <wp:positionV relativeFrom="paragraph">
                        <wp:posOffset>0</wp:posOffset>
                      </wp:positionV>
                      <wp:extent cx="76200" cy="19050"/>
                      <wp:effectExtent l="19050" t="38100" r="19050" b="38100"/>
                      <wp:wrapNone/>
                      <wp:docPr id="156422" name="Text Box 156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496A8" id="Text Box 156422" o:spid="_x0000_s1026" type="#_x0000_t202" style="position:absolute;margin-left:0;margin-top:0;width:6pt;height:1.5pt;z-index:2522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Qv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E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qrEQ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2880" behindDoc="0" locked="0" layoutInCell="1" allowOverlap="1" wp14:anchorId="3EE20B10" wp14:editId="00CF4A58">
                      <wp:simplePos x="0" y="0"/>
                      <wp:positionH relativeFrom="column">
                        <wp:posOffset>0</wp:posOffset>
                      </wp:positionH>
                      <wp:positionV relativeFrom="paragraph">
                        <wp:posOffset>0</wp:posOffset>
                      </wp:positionV>
                      <wp:extent cx="76200" cy="19050"/>
                      <wp:effectExtent l="19050" t="38100" r="19050" b="38100"/>
                      <wp:wrapNone/>
                      <wp:docPr id="156423" name="Text Box 156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BBC04" id="Text Box 156423" o:spid="_x0000_s1026" type="#_x0000_t202" style="position:absolute;margin-left:0;margin-top:0;width:6pt;height:1.5pt;z-index:2522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H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I5uMR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e+WH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3904" behindDoc="0" locked="0" layoutInCell="1" allowOverlap="1" wp14:anchorId="2B63CA2B" wp14:editId="2E4F8FF1">
                      <wp:simplePos x="0" y="0"/>
                      <wp:positionH relativeFrom="column">
                        <wp:posOffset>0</wp:posOffset>
                      </wp:positionH>
                      <wp:positionV relativeFrom="paragraph">
                        <wp:posOffset>0</wp:posOffset>
                      </wp:positionV>
                      <wp:extent cx="76200" cy="19050"/>
                      <wp:effectExtent l="19050" t="38100" r="19050" b="38100"/>
                      <wp:wrapNone/>
                      <wp:docPr id="156424" name="Text Box 156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320B1A" id="Text Box 156424" o:spid="_x0000_s1026" type="#_x0000_t202" style="position:absolute;margin-left:0;margin-top:0;width:6pt;height:1.5pt;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iFJia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4928" behindDoc="0" locked="0" layoutInCell="1" allowOverlap="1" wp14:anchorId="3D51D7FF" wp14:editId="07D81FC1">
                      <wp:simplePos x="0" y="0"/>
                      <wp:positionH relativeFrom="column">
                        <wp:posOffset>0</wp:posOffset>
                      </wp:positionH>
                      <wp:positionV relativeFrom="paragraph">
                        <wp:posOffset>0</wp:posOffset>
                      </wp:positionV>
                      <wp:extent cx="76200" cy="19050"/>
                      <wp:effectExtent l="19050" t="38100" r="19050" b="38100"/>
                      <wp:wrapNone/>
                      <wp:docPr id="156425" name="Text Box 156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DF6EF" id="Text Box 156425" o:spid="_x0000_s1026" type="#_x0000_t202" style="position:absolute;margin-left:0;margin-top:0;width:6pt;height:1.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iFw8J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5952" behindDoc="0" locked="0" layoutInCell="1" allowOverlap="1" wp14:anchorId="0946DD46" wp14:editId="7EA375B5">
                      <wp:simplePos x="0" y="0"/>
                      <wp:positionH relativeFrom="column">
                        <wp:posOffset>0</wp:posOffset>
                      </wp:positionH>
                      <wp:positionV relativeFrom="paragraph">
                        <wp:posOffset>0</wp:posOffset>
                      </wp:positionV>
                      <wp:extent cx="76200" cy="19050"/>
                      <wp:effectExtent l="19050" t="38100" r="19050" b="38100"/>
                      <wp:wrapNone/>
                      <wp:docPr id="156426" name="Text Box 156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2D3E5" id="Text Box 156426" o:spid="_x0000_s1026" type="#_x0000_t202" style="position:absolute;margin-left:0;margin-top:0;width:6pt;height:1.5pt;z-index:2522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Dg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jWOMBGlhTq9sb9BS7tFxG3TqO53C8ZcOEsweYpDjetbdkyx/aCTkqiZiyx6Vkn3NCAWeoVXYv0od&#10;cLQF2fRfJIVa5M1IB7SvVGtFBFkQoMO8DucZWT4lbE5jGDtGJUTCJJi4CfokPaV2SpvPTLbIvmRY&#10;gQEcNNk9aWOpkPR0xFYSsuBN40zQiJsNODjsQGFItTFLwc30ZxIk69l6Fnmg2N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fpQ4G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6976" behindDoc="0" locked="0" layoutInCell="1" allowOverlap="1" wp14:anchorId="5FE79232" wp14:editId="51E0624D">
                      <wp:simplePos x="0" y="0"/>
                      <wp:positionH relativeFrom="column">
                        <wp:posOffset>0</wp:posOffset>
                      </wp:positionH>
                      <wp:positionV relativeFrom="paragraph">
                        <wp:posOffset>0</wp:posOffset>
                      </wp:positionV>
                      <wp:extent cx="76200" cy="19050"/>
                      <wp:effectExtent l="19050" t="38100" r="19050" b="38100"/>
                      <wp:wrapNone/>
                      <wp:docPr id="156427" name="Text Box 156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926AD" id="Text Box 156427" o:spid="_x0000_s1026" type="#_x0000_t202" style="position:absolute;margin-left:0;margin-top:0;width:6pt;height:1.5pt;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FI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G0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mS3xS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8000" behindDoc="0" locked="0" layoutInCell="1" allowOverlap="1" wp14:anchorId="28281185" wp14:editId="2434E439">
                      <wp:simplePos x="0" y="0"/>
                      <wp:positionH relativeFrom="column">
                        <wp:posOffset>19050</wp:posOffset>
                      </wp:positionH>
                      <wp:positionV relativeFrom="paragraph">
                        <wp:posOffset>0</wp:posOffset>
                      </wp:positionV>
                      <wp:extent cx="76200" cy="47625"/>
                      <wp:effectExtent l="19050" t="0" r="19050" b="9525"/>
                      <wp:wrapNone/>
                      <wp:docPr id="156428" name="Text Box 156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7C1EDC" id="Text Box 156428" o:spid="_x0000_s1026" type="#_x0000_t202" style="position:absolute;margin-left:1.5pt;margin-top:0;width:6pt;height:3.75pt;z-index:2522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MXeUSGECAAAgBQAADgAAAAAAAAAAAAAAAAAuAgAAZHJzL2Uyb0RvYy54&#10;bWxQSwECLQAUAAYACAAAACEAj6SejtkAAAADAQAADwAAAAAAAAAAAAAAAAC7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89024" behindDoc="0" locked="0" layoutInCell="1" allowOverlap="1" wp14:anchorId="1C242E6F" wp14:editId="331615FE">
                      <wp:simplePos x="0" y="0"/>
                      <wp:positionH relativeFrom="column">
                        <wp:posOffset>0</wp:posOffset>
                      </wp:positionH>
                      <wp:positionV relativeFrom="paragraph">
                        <wp:posOffset>0</wp:posOffset>
                      </wp:positionV>
                      <wp:extent cx="76200" cy="19050"/>
                      <wp:effectExtent l="19050" t="38100" r="19050" b="38100"/>
                      <wp:wrapNone/>
                      <wp:docPr id="156429" name="Text Box 156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49F2E6" id="Text Box 156429" o:spid="_x0000_s1026" type="#_x0000_t202" style="position:absolute;margin-left:0;margin-top:0;width:6pt;height:1.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Y5I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GU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8eY5I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0048" behindDoc="0" locked="0" layoutInCell="1" allowOverlap="1" wp14:anchorId="7156778E" wp14:editId="1D356AF7">
                      <wp:simplePos x="0" y="0"/>
                      <wp:positionH relativeFrom="column">
                        <wp:posOffset>0</wp:posOffset>
                      </wp:positionH>
                      <wp:positionV relativeFrom="paragraph">
                        <wp:posOffset>0</wp:posOffset>
                      </wp:positionV>
                      <wp:extent cx="76200" cy="19050"/>
                      <wp:effectExtent l="19050" t="38100" r="19050" b="38100"/>
                      <wp:wrapNone/>
                      <wp:docPr id="156430" name="Text Box 156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10B0F" id="Text Box 156430" o:spid="_x0000_s1026" type="#_x0000_t202" style="position:absolute;margin-left:0;margin-top:0;width:6pt;height:1.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lQe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1072" behindDoc="0" locked="0" layoutInCell="1" allowOverlap="1" wp14:anchorId="25553A42" wp14:editId="51A8B61D">
                      <wp:simplePos x="0" y="0"/>
                      <wp:positionH relativeFrom="column">
                        <wp:posOffset>0</wp:posOffset>
                      </wp:positionH>
                      <wp:positionV relativeFrom="paragraph">
                        <wp:posOffset>0</wp:posOffset>
                      </wp:positionV>
                      <wp:extent cx="76200" cy="19050"/>
                      <wp:effectExtent l="19050" t="38100" r="19050" b="38100"/>
                      <wp:wrapNone/>
                      <wp:docPr id="156431" name="Text Box 156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BDAD1" id="Text Box 156431" o:spid="_x0000_s1026" type="#_x0000_t202" style="position:absolute;margin-left:0;margin-top:0;width:6pt;height:1.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qYr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2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AQqYr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2096" behindDoc="0" locked="0" layoutInCell="1" allowOverlap="1" wp14:anchorId="505F62F5" wp14:editId="76642479">
                      <wp:simplePos x="0" y="0"/>
                      <wp:positionH relativeFrom="column">
                        <wp:posOffset>0</wp:posOffset>
                      </wp:positionH>
                      <wp:positionV relativeFrom="paragraph">
                        <wp:posOffset>0</wp:posOffset>
                      </wp:positionV>
                      <wp:extent cx="76200" cy="19050"/>
                      <wp:effectExtent l="19050" t="38100" r="19050" b="38100"/>
                      <wp:wrapNone/>
                      <wp:docPr id="156432" name="Text Box 1564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994BC3" id="Text Box 156432" o:spid="_x0000_s1026" type="#_x0000_t202" style="position:absolute;margin-left:0;margin-top:0;width:6pt;height:1.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RPTU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3120" behindDoc="0" locked="0" layoutInCell="1" allowOverlap="1" wp14:anchorId="7AD81D21" wp14:editId="4FE27FD6">
                      <wp:simplePos x="0" y="0"/>
                      <wp:positionH relativeFrom="column">
                        <wp:posOffset>0</wp:posOffset>
                      </wp:positionH>
                      <wp:positionV relativeFrom="paragraph">
                        <wp:posOffset>0</wp:posOffset>
                      </wp:positionV>
                      <wp:extent cx="76200" cy="19050"/>
                      <wp:effectExtent l="19050" t="38100" r="19050" b="38100"/>
                      <wp:wrapNone/>
                      <wp:docPr id="156433" name="Text Box 156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4418F8" id="Text Box 156433" o:spid="_x0000_s1026" type="#_x0000_t202" style="position:absolute;margin-left:0;margin-top:0;width:6pt;height:1.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4eqUoW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4144" behindDoc="0" locked="0" layoutInCell="1" allowOverlap="1" wp14:anchorId="3F4F1088" wp14:editId="5739F870">
                      <wp:simplePos x="0" y="0"/>
                      <wp:positionH relativeFrom="column">
                        <wp:posOffset>0</wp:posOffset>
                      </wp:positionH>
                      <wp:positionV relativeFrom="paragraph">
                        <wp:posOffset>0</wp:posOffset>
                      </wp:positionV>
                      <wp:extent cx="76200" cy="19050"/>
                      <wp:effectExtent l="19050" t="38100" r="19050" b="38100"/>
                      <wp:wrapNone/>
                      <wp:docPr id="156434" name="Text Box 156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4292F" id="Text Box 156434" o:spid="_x0000_s1026" type="#_x0000_t202" style="position:absolute;margin-left:0;margin-top:0;width:6pt;height:1.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wxN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5168" behindDoc="0" locked="0" layoutInCell="1" allowOverlap="1" wp14:anchorId="65FCC204" wp14:editId="2CAC11C9">
                      <wp:simplePos x="0" y="0"/>
                      <wp:positionH relativeFrom="column">
                        <wp:posOffset>0</wp:posOffset>
                      </wp:positionH>
                      <wp:positionV relativeFrom="paragraph">
                        <wp:posOffset>0</wp:posOffset>
                      </wp:positionV>
                      <wp:extent cx="76200" cy="19050"/>
                      <wp:effectExtent l="19050" t="38100" r="19050" b="38100"/>
                      <wp:wrapNone/>
                      <wp:docPr id="156435" name="Text Box 156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9E874" id="Text Box 156435" o:spid="_x0000_s1026" type="#_x0000_t202" style="position:absolute;margin-left:0;margin-top:0;width:6pt;height:1.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LLk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Et3G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DFLLk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6192" behindDoc="0" locked="0" layoutInCell="1" allowOverlap="1" wp14:anchorId="603308EF" wp14:editId="20EAAC84">
                      <wp:simplePos x="0" y="0"/>
                      <wp:positionH relativeFrom="column">
                        <wp:posOffset>0</wp:posOffset>
                      </wp:positionH>
                      <wp:positionV relativeFrom="paragraph">
                        <wp:posOffset>0</wp:posOffset>
                      </wp:positionV>
                      <wp:extent cx="76200" cy="19050"/>
                      <wp:effectExtent l="19050" t="38100" r="19050" b="38100"/>
                      <wp:wrapNone/>
                      <wp:docPr id="156436" name="Text Box 1564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C1AA1C" id="Text Box 156436" o:spid="_x0000_s1026" type="#_x0000_t202" style="position:absolute;margin-left:0;margin-top:0;width:6pt;height:1.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yHG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3G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SayH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7216" behindDoc="0" locked="0" layoutInCell="1" allowOverlap="1" wp14:anchorId="65E908CF" wp14:editId="3803EAA1">
                      <wp:simplePos x="0" y="0"/>
                      <wp:positionH relativeFrom="column">
                        <wp:posOffset>0</wp:posOffset>
                      </wp:positionH>
                      <wp:positionV relativeFrom="paragraph">
                        <wp:posOffset>0</wp:posOffset>
                      </wp:positionV>
                      <wp:extent cx="76200" cy="19050"/>
                      <wp:effectExtent l="19050" t="38100" r="19050" b="38100"/>
                      <wp:wrapNone/>
                      <wp:docPr id="156437" name="Text Box 156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DBEC2" id="Text Box 156437" o:spid="_x0000_s1026" type="#_x0000_t202" style="position:absolute;margin-left:0;margin-top:0;width:6pt;height:1.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IBu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3OMB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vIB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8240" behindDoc="0" locked="0" layoutInCell="1" allowOverlap="1" wp14:anchorId="094CFEE1" wp14:editId="69DAAFCA">
                      <wp:simplePos x="0" y="0"/>
                      <wp:positionH relativeFrom="column">
                        <wp:posOffset>0</wp:posOffset>
                      </wp:positionH>
                      <wp:positionV relativeFrom="paragraph">
                        <wp:posOffset>0</wp:posOffset>
                      </wp:positionV>
                      <wp:extent cx="76200" cy="19050"/>
                      <wp:effectExtent l="19050" t="38100" r="19050" b="38100"/>
                      <wp:wrapNone/>
                      <wp:docPr id="156438" name="Text Box 156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B135F5" id="Text Box 156438" o:spid="_x0000_s1026" type="#_x0000_t202" style="position:absolute;margin-left:0;margin-top:0;width:6pt;height:1.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3P17G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299264" behindDoc="0" locked="0" layoutInCell="1" allowOverlap="1" wp14:anchorId="0596BF1D" wp14:editId="032E7024">
                      <wp:simplePos x="0" y="0"/>
                      <wp:positionH relativeFrom="column">
                        <wp:posOffset>0</wp:posOffset>
                      </wp:positionH>
                      <wp:positionV relativeFrom="paragraph">
                        <wp:posOffset>0</wp:posOffset>
                      </wp:positionV>
                      <wp:extent cx="76200" cy="19050"/>
                      <wp:effectExtent l="19050" t="38100" r="19050" b="38100"/>
                      <wp:wrapNone/>
                      <wp:docPr id="156439" name="Text Box 156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33A8A" id="Text Box 156439" o:spid="_x0000_s1026" type="#_x0000_t202" style="position:absolute;margin-left:0;margin-top:0;width:6pt;height:1.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P9u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N2m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6P9u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0288" behindDoc="0" locked="0" layoutInCell="1" allowOverlap="1" wp14:anchorId="2790B5D3" wp14:editId="759C2197">
                      <wp:simplePos x="0" y="0"/>
                      <wp:positionH relativeFrom="column">
                        <wp:posOffset>0</wp:posOffset>
                      </wp:positionH>
                      <wp:positionV relativeFrom="paragraph">
                        <wp:posOffset>0</wp:posOffset>
                      </wp:positionV>
                      <wp:extent cx="76200" cy="19050"/>
                      <wp:effectExtent l="19050" t="38100" r="19050" b="38100"/>
                      <wp:wrapNone/>
                      <wp:docPr id="156440" name="Text Box 156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F9DA6C" id="Text Box 156440" o:spid="_x0000_s1026" type="#_x0000_t202" style="position:absolute;margin-left:0;margin-top:0;width:6pt;height:1.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RY1Nw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1312" behindDoc="0" locked="0" layoutInCell="1" allowOverlap="1" wp14:anchorId="01C188B5" wp14:editId="78A63C20">
                      <wp:simplePos x="0" y="0"/>
                      <wp:positionH relativeFrom="column">
                        <wp:posOffset>0</wp:posOffset>
                      </wp:positionH>
                      <wp:positionV relativeFrom="paragraph">
                        <wp:posOffset>0</wp:posOffset>
                      </wp:positionV>
                      <wp:extent cx="76200" cy="19050"/>
                      <wp:effectExtent l="19050" t="38100" r="19050" b="38100"/>
                      <wp:wrapNone/>
                      <wp:docPr id="156441" name="Text Box 156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6971C" id="Text Box 156441" o:spid="_x0000_s1026" type="#_x0000_t202" style="position:absolute;margin-left:0;margin-top:0;width:6pt;height:1.5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PLY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htPLY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2336" behindDoc="0" locked="0" layoutInCell="1" allowOverlap="1" wp14:anchorId="1C5D968F" wp14:editId="4D65AAF7">
                      <wp:simplePos x="0" y="0"/>
                      <wp:positionH relativeFrom="column">
                        <wp:posOffset>0</wp:posOffset>
                      </wp:positionH>
                      <wp:positionV relativeFrom="paragraph">
                        <wp:posOffset>0</wp:posOffset>
                      </wp:positionV>
                      <wp:extent cx="76200" cy="19050"/>
                      <wp:effectExtent l="19050" t="38100" r="19050" b="38100"/>
                      <wp:wrapNone/>
                      <wp:docPr id="156442" name="Text Box 156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52686" id="Text Box 156442" o:spid="_x0000_s1026" type="#_x0000_t202" style="position:absolute;margin-left:0;margin-top:0;width:6pt;height:1.5pt;z-index:2523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sMth+m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3360" behindDoc="0" locked="0" layoutInCell="1" allowOverlap="1" wp14:anchorId="505C965A" wp14:editId="0B00E59F">
                      <wp:simplePos x="0" y="0"/>
                      <wp:positionH relativeFrom="column">
                        <wp:posOffset>0</wp:posOffset>
                      </wp:positionH>
                      <wp:positionV relativeFrom="paragraph">
                        <wp:posOffset>0</wp:posOffset>
                      </wp:positionV>
                      <wp:extent cx="76200" cy="19050"/>
                      <wp:effectExtent l="19050" t="38100" r="19050" b="38100"/>
                      <wp:wrapNone/>
                      <wp:docPr id="156443" name="Text Box 156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682F87" id="Text Box 156443" o:spid="_x0000_s1026" type="#_x0000_t202" style="position:absolute;margin-left:0;margin-top:0;width:6pt;height:1.5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AHMBS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4384" behindDoc="0" locked="0" layoutInCell="1" allowOverlap="1" wp14:anchorId="3C75BFF5" wp14:editId="0C51E084">
                      <wp:simplePos x="0" y="0"/>
                      <wp:positionH relativeFrom="column">
                        <wp:posOffset>0</wp:posOffset>
                      </wp:positionH>
                      <wp:positionV relativeFrom="paragraph">
                        <wp:posOffset>0</wp:posOffset>
                      </wp:positionV>
                      <wp:extent cx="76200" cy="19050"/>
                      <wp:effectExtent l="19050" t="38100" r="19050" b="38100"/>
                      <wp:wrapNone/>
                      <wp:docPr id="156444" name="Text Box 156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86BE9" id="Text Box 156444" o:spid="_x0000_s1026" type="#_x0000_t202" style="position:absolute;margin-left:0;margin-top:0;width:6pt;height:1.5pt;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Ue/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SNU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5408" behindDoc="0" locked="0" layoutInCell="1" allowOverlap="1" wp14:anchorId="3C1ED882" wp14:editId="0664C1AE">
                      <wp:simplePos x="0" y="0"/>
                      <wp:positionH relativeFrom="column">
                        <wp:posOffset>0</wp:posOffset>
                      </wp:positionH>
                      <wp:positionV relativeFrom="paragraph">
                        <wp:posOffset>0</wp:posOffset>
                      </wp:positionV>
                      <wp:extent cx="76200" cy="19050"/>
                      <wp:effectExtent l="19050" t="38100" r="19050" b="38100"/>
                      <wp:wrapNone/>
                      <wp:docPr id="156445" name="Text Box 156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484736" id="Text Box 156445" o:spid="_x0000_s1026" type="#_x0000_t202" style="position:absolute;margin-left:0;margin-top:0;width:6pt;height:1.5pt;z-index:2523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&#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i4uY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6432" behindDoc="0" locked="0" layoutInCell="1" allowOverlap="1" wp14:anchorId="6266EA81" wp14:editId="213F3CD8">
                      <wp:simplePos x="0" y="0"/>
                      <wp:positionH relativeFrom="column">
                        <wp:posOffset>0</wp:posOffset>
                      </wp:positionH>
                      <wp:positionV relativeFrom="paragraph">
                        <wp:posOffset>0</wp:posOffset>
                      </wp:positionV>
                      <wp:extent cx="76200" cy="19050"/>
                      <wp:effectExtent l="19050" t="38100" r="19050" b="38100"/>
                      <wp:wrapNone/>
                      <wp:docPr id="156446" name="Text Box 156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AC8A22" id="Text Box 156446" o:spid="_x0000_s1026" type="#_x0000_t202" style="position:absolute;margin-left:0;margin-top:0;width:6pt;height:1.5pt;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U1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znXU1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7456" behindDoc="0" locked="0" layoutInCell="1" allowOverlap="1" wp14:anchorId="120DE61D" wp14:editId="3A41B07D">
                      <wp:simplePos x="0" y="0"/>
                      <wp:positionH relativeFrom="column">
                        <wp:posOffset>0</wp:posOffset>
                      </wp:positionH>
                      <wp:positionV relativeFrom="paragraph">
                        <wp:posOffset>0</wp:posOffset>
                      </wp:positionV>
                      <wp:extent cx="76200" cy="19050"/>
                      <wp:effectExtent l="19050" t="38100" r="19050" b="38100"/>
                      <wp:wrapNone/>
                      <wp:docPr id="156447" name="Text Box 156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15D2C" id="Text Box 156447" o:spid="_x0000_s1026" type="#_x0000_t202" style="position:absolute;margin-left:0;margin-top:0;width:6pt;height:1.5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tSd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&#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StS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8480" behindDoc="0" locked="0" layoutInCell="1" allowOverlap="1" wp14:anchorId="051C8FF8" wp14:editId="33CBC76E">
                      <wp:simplePos x="0" y="0"/>
                      <wp:positionH relativeFrom="column">
                        <wp:posOffset>0</wp:posOffset>
                      </wp:positionH>
                      <wp:positionV relativeFrom="paragraph">
                        <wp:posOffset>0</wp:posOffset>
                      </wp:positionV>
                      <wp:extent cx="76200" cy="19050"/>
                      <wp:effectExtent l="19050" t="38100" r="19050" b="38100"/>
                      <wp:wrapNone/>
                      <wp:docPr id="156448" name="Text Box 156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6D45B" id="Text Box 156448" o:spid="_x0000_s1026" type="#_x0000_t202" style="position:absolute;margin-left:0;margin-top:0;width:6pt;height:1.5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WyQo1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09504" behindDoc="0" locked="0" layoutInCell="1" allowOverlap="1" wp14:anchorId="2BAE927D" wp14:editId="6336A2D8">
                      <wp:simplePos x="0" y="0"/>
                      <wp:positionH relativeFrom="column">
                        <wp:posOffset>0</wp:posOffset>
                      </wp:positionH>
                      <wp:positionV relativeFrom="paragraph">
                        <wp:posOffset>0</wp:posOffset>
                      </wp:positionV>
                      <wp:extent cx="76200" cy="19050"/>
                      <wp:effectExtent l="19050" t="38100" r="19050" b="38100"/>
                      <wp:wrapNone/>
                      <wp:docPr id="156449" name="Text Box 156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FD5BE" id="Text Box 156449" o:spid="_x0000_s1026" type="#_x0000_t202" style="position:absolute;margin-left:0;margin-top:0;width:6pt;height:1.5pt;z-index:2523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ud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mHqud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0528" behindDoc="0" locked="0" layoutInCell="1" allowOverlap="1" wp14:anchorId="421225B7" wp14:editId="4D3DB0E0">
                      <wp:simplePos x="0" y="0"/>
                      <wp:positionH relativeFrom="column">
                        <wp:posOffset>0</wp:posOffset>
                      </wp:positionH>
                      <wp:positionV relativeFrom="paragraph">
                        <wp:posOffset>0</wp:posOffset>
                      </wp:positionV>
                      <wp:extent cx="76200" cy="19050"/>
                      <wp:effectExtent l="19050" t="38100" r="19050" b="38100"/>
                      <wp:wrapNone/>
                      <wp:docPr id="156450" name="Text Box 156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3CAA8" id="Text Box 156450" o:spid="_x0000_s1026" type="#_x0000_t202" style="position:absolute;margin-left:0;margin-top:0;width:6pt;height:1.5pt;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ryIlZ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1552" behindDoc="0" locked="0" layoutInCell="1" allowOverlap="1" wp14:anchorId="52B76195" wp14:editId="602773A8">
                      <wp:simplePos x="0" y="0"/>
                      <wp:positionH relativeFrom="column">
                        <wp:posOffset>0</wp:posOffset>
                      </wp:positionH>
                      <wp:positionV relativeFrom="paragraph">
                        <wp:posOffset>0</wp:posOffset>
                      </wp:positionV>
                      <wp:extent cx="76200" cy="19050"/>
                      <wp:effectExtent l="19050" t="38100" r="19050" b="38100"/>
                      <wp:wrapNone/>
                      <wp:docPr id="156451" name="Text Box 156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2AFAB" id="Text Box 156451" o:spid="_x0000_s1026" type="#_x0000_t202" style="position:absolute;margin-left:0;margin-top:0;width:6pt;height:1.5pt;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P+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Uh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aJY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2576" behindDoc="0" locked="0" layoutInCell="1" allowOverlap="1" wp14:anchorId="648CEEC3" wp14:editId="0DB09CEA">
                      <wp:simplePos x="0" y="0"/>
                      <wp:positionH relativeFrom="column">
                        <wp:posOffset>0</wp:posOffset>
                      </wp:positionH>
                      <wp:positionV relativeFrom="paragraph">
                        <wp:posOffset>0</wp:posOffset>
                      </wp:positionV>
                      <wp:extent cx="76200" cy="19050"/>
                      <wp:effectExtent l="19050" t="38100" r="19050" b="38100"/>
                      <wp:wrapNone/>
                      <wp:docPr id="156452" name="Text Box 156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4D94D3" id="Text Box 156452" o:spid="_x0000_s1026" type="#_x0000_t202" style="position:absolute;margin-left:0;margin-top:0;width:6pt;height:1.5pt;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LWhDc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3600" behindDoc="0" locked="0" layoutInCell="1" allowOverlap="1" wp14:anchorId="4B8069F7" wp14:editId="186E01F9">
                      <wp:simplePos x="0" y="0"/>
                      <wp:positionH relativeFrom="column">
                        <wp:posOffset>0</wp:posOffset>
                      </wp:positionH>
                      <wp:positionV relativeFrom="paragraph">
                        <wp:posOffset>0</wp:posOffset>
                      </wp:positionV>
                      <wp:extent cx="76200" cy="19050"/>
                      <wp:effectExtent l="19050" t="38100" r="19050" b="38100"/>
                      <wp:wrapNone/>
                      <wp:docPr id="156453" name="Text Box 156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6C22A" id="Text Box 156453" o:spid="_x0000_s1026" type="#_x0000_t202" style="position:absolute;margin-left:0;margin-top:0;width:6pt;height:1.5pt;z-index:2523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7jbF0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4624" behindDoc="0" locked="0" layoutInCell="1" allowOverlap="1" wp14:anchorId="4F4E6DBF" wp14:editId="0ED50C62">
                      <wp:simplePos x="0" y="0"/>
                      <wp:positionH relativeFrom="column">
                        <wp:posOffset>0</wp:posOffset>
                      </wp:positionH>
                      <wp:positionV relativeFrom="paragraph">
                        <wp:posOffset>0</wp:posOffset>
                      </wp:positionV>
                      <wp:extent cx="76200" cy="19050"/>
                      <wp:effectExtent l="19050" t="38100" r="19050" b="38100"/>
                      <wp:wrapNone/>
                      <wp:docPr id="156454" name="Text Box 156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A87122" id="Text Box 156454" o:spid="_x0000_s1026" type="#_x0000_t202" style="position:absolute;margin-left:0;margin-top:0;width:6pt;height:1.5pt;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ppDa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5648" behindDoc="0" locked="0" layoutInCell="1" allowOverlap="1" wp14:anchorId="1E48D6D5" wp14:editId="6B666AF0">
                      <wp:simplePos x="0" y="0"/>
                      <wp:positionH relativeFrom="column">
                        <wp:posOffset>0</wp:posOffset>
                      </wp:positionH>
                      <wp:positionV relativeFrom="paragraph">
                        <wp:posOffset>0</wp:posOffset>
                      </wp:positionV>
                      <wp:extent cx="76200" cy="19050"/>
                      <wp:effectExtent l="19050" t="38100" r="19050" b="38100"/>
                      <wp:wrapNone/>
                      <wp:docPr id="156455" name="Text Box 156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0C75D" id="Text Box 156455" o:spid="_x0000_s1026" type="#_x0000_t202" style="position:absolute;margin-left:0;margin-top:0;width:6pt;height:1.5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5cx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U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Zc5cx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6672" behindDoc="0" locked="0" layoutInCell="1" allowOverlap="1" wp14:anchorId="532176EB" wp14:editId="45DBE76B">
                      <wp:simplePos x="0" y="0"/>
                      <wp:positionH relativeFrom="column">
                        <wp:posOffset>0</wp:posOffset>
                      </wp:positionH>
                      <wp:positionV relativeFrom="paragraph">
                        <wp:posOffset>0</wp:posOffset>
                      </wp:positionV>
                      <wp:extent cx="76200" cy="19050"/>
                      <wp:effectExtent l="19050" t="38100" r="19050" b="38100"/>
                      <wp:wrapNone/>
                      <wp:docPr id="156456" name="Text Box 156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7E9E00" id="Text Box 156456" o:spid="_x0000_s1026" type="#_x0000_t202" style="position:absolute;margin-left:0;margin-top:0;width:6pt;height:1.5pt;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QT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UJ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IDAQ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7696" behindDoc="0" locked="0" layoutInCell="1" allowOverlap="1" wp14:anchorId="2049C9BE" wp14:editId="49CD37A5">
                      <wp:simplePos x="0" y="0"/>
                      <wp:positionH relativeFrom="column">
                        <wp:posOffset>0</wp:posOffset>
                      </wp:positionH>
                      <wp:positionV relativeFrom="paragraph">
                        <wp:posOffset>0</wp:posOffset>
                      </wp:positionV>
                      <wp:extent cx="76200" cy="19050"/>
                      <wp:effectExtent l="19050" t="38100" r="19050" b="38100"/>
                      <wp:wrapNone/>
                      <wp:docPr id="156457" name="Text Box 156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60C0E2" id="Text Box 156457" o:spid="_x0000_s1026" type="#_x0000_t202" style="position:absolute;margin-left:0;margin-top:0;width:6pt;height:1.5pt;z-index:2523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6W7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426W7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8720" behindDoc="0" locked="0" layoutInCell="1" allowOverlap="1" wp14:anchorId="60DC8291" wp14:editId="0689D569">
                      <wp:simplePos x="0" y="0"/>
                      <wp:positionH relativeFrom="column">
                        <wp:posOffset>0</wp:posOffset>
                      </wp:positionH>
                      <wp:positionV relativeFrom="paragraph">
                        <wp:posOffset>0</wp:posOffset>
                      </wp:positionV>
                      <wp:extent cx="76200" cy="19050"/>
                      <wp:effectExtent l="19050" t="38100" r="19050" b="38100"/>
                      <wp:wrapNone/>
                      <wp:docPr id="156458" name="Text Box 156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FAE1E" id="Text Box 156458" o:spid="_x0000_s1026" type="#_x0000_t202" style="position:absolute;margin-left:0;margin-top:0;width:6pt;height:1.5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tWHsT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19744" behindDoc="0" locked="0" layoutInCell="1" allowOverlap="1" wp14:anchorId="70CCE3B9" wp14:editId="7F493474">
                      <wp:simplePos x="0" y="0"/>
                      <wp:positionH relativeFrom="column">
                        <wp:posOffset>0</wp:posOffset>
                      </wp:positionH>
                      <wp:positionV relativeFrom="paragraph">
                        <wp:posOffset>0</wp:posOffset>
                      </wp:positionV>
                      <wp:extent cx="76200" cy="19050"/>
                      <wp:effectExtent l="19050" t="38100" r="19050" b="38100"/>
                      <wp:wrapNone/>
                      <wp:docPr id="156459" name="Text Box 156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BB76C" id="Text Box 156459" o:spid="_x0000_s1026" type="#_x0000_t202" style="position:absolute;margin-left:0;margin-top:0;width:6pt;height:1.5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9q7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sUZ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dj9q7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0768" behindDoc="0" locked="0" layoutInCell="1" allowOverlap="1" wp14:anchorId="366E36E9" wp14:editId="3D3D4A5B">
                      <wp:simplePos x="0" y="0"/>
                      <wp:positionH relativeFrom="column">
                        <wp:posOffset>0</wp:posOffset>
                      </wp:positionH>
                      <wp:positionV relativeFrom="paragraph">
                        <wp:posOffset>0</wp:posOffset>
                      </wp:positionV>
                      <wp:extent cx="76200" cy="19050"/>
                      <wp:effectExtent l="19050" t="38100" r="19050" b="38100"/>
                      <wp:wrapNone/>
                      <wp:docPr id="156460" name="Text Box 156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478FC5" id="Text Box 156460" o:spid="_x0000_s1026" type="#_x0000_t202" style="position:absolute;margin-left:0;margin-top:0;width:6pt;height:1.5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bA8Yw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Z0GwPGMCAAAgBQAADgAAAAAAAAAAAAAAAAAuAgAAZHJzL2Uyb0RvYy54&#10;bWxQSwECLQAUAAYACAAAACEAz8qC3dcAAAACAQAADwAAAAAAAAAAAAAAAAC9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1792" behindDoc="0" locked="0" layoutInCell="1" allowOverlap="1" wp14:anchorId="735A6A5C" wp14:editId="6EAF3B70">
                      <wp:simplePos x="0" y="0"/>
                      <wp:positionH relativeFrom="column">
                        <wp:posOffset>0</wp:posOffset>
                      </wp:positionH>
                      <wp:positionV relativeFrom="paragraph">
                        <wp:posOffset>0</wp:posOffset>
                      </wp:positionV>
                      <wp:extent cx="76200" cy="19050"/>
                      <wp:effectExtent l="19050" t="38100" r="19050" b="38100"/>
                      <wp:wrapNone/>
                      <wp:docPr id="156461" name="Text Box 156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EF96B0" id="Text Box 156461" o:spid="_x0000_s1026" type="#_x0000_t202" style="position:absolute;margin-left:0;margin-top:0;width:6pt;height:1.5pt;z-index:2523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hGU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cYi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eWEZR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2816" behindDoc="0" locked="0" layoutInCell="1" allowOverlap="1" wp14:anchorId="538826CE" wp14:editId="29459510">
                      <wp:simplePos x="0" y="0"/>
                      <wp:positionH relativeFrom="column">
                        <wp:posOffset>0</wp:posOffset>
                      </wp:positionH>
                      <wp:positionV relativeFrom="paragraph">
                        <wp:posOffset>0</wp:posOffset>
                      </wp:positionV>
                      <wp:extent cx="76200" cy="19050"/>
                      <wp:effectExtent l="19050" t="38100" r="19050" b="38100"/>
                      <wp:wrapNone/>
                      <wp:docPr id="156462" name="Text Box 156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F054E" id="Text Box 156462" o:spid="_x0000_s1026" type="#_x0000_t202" style="position:absolute;margin-left:0;margin-top:0;width:6pt;height:1.5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YK2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ESYS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G6YK2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3840" behindDoc="0" locked="0" layoutInCell="1" allowOverlap="1" wp14:anchorId="6D7453B0" wp14:editId="22BB6EB7">
                      <wp:simplePos x="0" y="0"/>
                      <wp:positionH relativeFrom="column">
                        <wp:posOffset>0</wp:posOffset>
                      </wp:positionH>
                      <wp:positionV relativeFrom="paragraph">
                        <wp:posOffset>0</wp:posOffset>
                      </wp:positionV>
                      <wp:extent cx="76200" cy="19050"/>
                      <wp:effectExtent l="19050" t="38100" r="19050" b="38100"/>
                      <wp:wrapNone/>
                      <wp:docPr id="156463" name="Text Box 156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76E4B" id="Text Box 156463" o:spid="_x0000_s1026" type="#_x0000_t202" style="position:absolute;margin-left:0;margin-top:0;width:6pt;height:1.5pt;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iMe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2PiM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4864" behindDoc="0" locked="0" layoutInCell="1" allowOverlap="1" wp14:anchorId="0B932BFD" wp14:editId="280B43A8">
                      <wp:simplePos x="0" y="0"/>
                      <wp:positionH relativeFrom="column">
                        <wp:posOffset>0</wp:posOffset>
                      </wp:positionH>
                      <wp:positionV relativeFrom="paragraph">
                        <wp:posOffset>0</wp:posOffset>
                      </wp:positionV>
                      <wp:extent cx="76200" cy="19050"/>
                      <wp:effectExtent l="19050" t="38100" r="19050" b="38100"/>
                      <wp:wrapNone/>
                      <wp:docPr id="156464" name="Text Box 156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80428C" id="Text Box 156464" o:spid="_x0000_s1026" type="#_x0000_t202" style="position:absolute;margin-left:0;margin-top:0;width:6pt;height:1.5pt;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6Tz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kF6Tz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5888" behindDoc="0" locked="0" layoutInCell="1" allowOverlap="1" wp14:anchorId="532F4717" wp14:editId="57C72CFF">
                      <wp:simplePos x="0" y="0"/>
                      <wp:positionH relativeFrom="column">
                        <wp:posOffset>0</wp:posOffset>
                      </wp:positionH>
                      <wp:positionV relativeFrom="paragraph">
                        <wp:posOffset>0</wp:posOffset>
                      </wp:positionV>
                      <wp:extent cx="76200" cy="19050"/>
                      <wp:effectExtent l="19050" t="38100" r="19050" b="38100"/>
                      <wp:wrapNone/>
                      <wp:docPr id="156465" name="Text Box 156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C82A8" id="Text Box 156465" o:spid="_x0000_s1026" type="#_x0000_t202" style="position:absolute;margin-left:0;margin-top:0;width:6pt;height:1.5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AVb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BUwAV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6912" behindDoc="0" locked="0" layoutInCell="1" allowOverlap="1" wp14:anchorId="0F162535" wp14:editId="5F9E0B50">
                      <wp:simplePos x="0" y="0"/>
                      <wp:positionH relativeFrom="column">
                        <wp:posOffset>0</wp:posOffset>
                      </wp:positionH>
                      <wp:positionV relativeFrom="paragraph">
                        <wp:posOffset>0</wp:posOffset>
                      </wp:positionV>
                      <wp:extent cx="76200" cy="19050"/>
                      <wp:effectExtent l="19050" t="38100" r="19050" b="38100"/>
                      <wp:wrapNone/>
                      <wp:docPr id="156466" name="Text Box 156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9DC2F" id="Text Box 156466" o:spid="_x0000_s1026" type="#_x0000_t202" style="position:absolute;margin-left:0;margin-top:0;width:6pt;height:1.5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5Z5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cYy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W/ln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7936" behindDoc="0" locked="0" layoutInCell="1" allowOverlap="1" wp14:anchorId="4D24EA95" wp14:editId="1C482CE6">
                      <wp:simplePos x="0" y="0"/>
                      <wp:positionH relativeFrom="column">
                        <wp:posOffset>0</wp:posOffset>
                      </wp:positionH>
                      <wp:positionV relativeFrom="paragraph">
                        <wp:posOffset>0</wp:posOffset>
                      </wp:positionV>
                      <wp:extent cx="76200" cy="19050"/>
                      <wp:effectExtent l="19050" t="38100" r="19050" b="38100"/>
                      <wp:wrapNone/>
                      <wp:docPr id="156467" name="Text Box 156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E27E7" id="Text Box 156467" o:spid="_x0000_s1026" type="#_x0000_t202" style="position:absolute;margin-left:0;margin-top:0;width:6pt;height:1.5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DfR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8R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VoN9F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8960" behindDoc="0" locked="0" layoutInCell="1" allowOverlap="1" wp14:anchorId="17EF3412" wp14:editId="4EAD5913">
                      <wp:simplePos x="0" y="0"/>
                      <wp:positionH relativeFrom="column">
                        <wp:posOffset>0</wp:posOffset>
                      </wp:positionH>
                      <wp:positionV relativeFrom="paragraph">
                        <wp:posOffset>0</wp:posOffset>
                      </wp:positionV>
                      <wp:extent cx="76200" cy="19050"/>
                      <wp:effectExtent l="19050" t="38100" r="19050" b="38100"/>
                      <wp:wrapNone/>
                      <wp:docPr id="156468" name="Text Box 156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447D71" id="Text Box 156468" o:spid="_x0000_s1026" type="#_x0000_t202" style="position:absolute;margin-left:0;margin-top:0;width:6pt;height:1.5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l5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Dr6Xl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29984" behindDoc="0" locked="0" layoutInCell="1" allowOverlap="1" wp14:anchorId="6B3F1321" wp14:editId="6DCDC209">
                      <wp:simplePos x="0" y="0"/>
                      <wp:positionH relativeFrom="column">
                        <wp:posOffset>0</wp:posOffset>
                      </wp:positionH>
                      <wp:positionV relativeFrom="paragraph">
                        <wp:posOffset>0</wp:posOffset>
                      </wp:positionV>
                      <wp:extent cx="76200" cy="19050"/>
                      <wp:effectExtent l="19050" t="38100" r="19050" b="38100"/>
                      <wp:wrapNone/>
                      <wp:docPr id="156469" name="Text Box 156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6D7ECF" id="Text Box 156469" o:spid="_x0000_s1026" type="#_x0000_t202" style="position:absolute;margin-left:0;margin-top:0;width:6pt;height:1.5pt;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EjR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A8SNF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1008" behindDoc="0" locked="0" layoutInCell="1" allowOverlap="1" wp14:anchorId="0999C696" wp14:editId="6B6430F2">
                      <wp:simplePos x="0" y="0"/>
                      <wp:positionH relativeFrom="column">
                        <wp:posOffset>0</wp:posOffset>
                      </wp:positionH>
                      <wp:positionV relativeFrom="paragraph">
                        <wp:posOffset>0</wp:posOffset>
                      </wp:positionV>
                      <wp:extent cx="76200" cy="19050"/>
                      <wp:effectExtent l="19050" t="38100" r="19050" b="38100"/>
                      <wp:wrapNone/>
                      <wp:docPr id="156470" name="Text Box 156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ACA4D" id="Text Box 156470" o:spid="_x0000_s1026" type="#_x0000_t202" style="position:absolute;margin-left:0;margin-top:0;width:6pt;height:1.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zQwRp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2032" behindDoc="0" locked="0" layoutInCell="1" allowOverlap="1" wp14:anchorId="7DB6A68D" wp14:editId="63206C20">
                      <wp:simplePos x="0" y="0"/>
                      <wp:positionH relativeFrom="column">
                        <wp:posOffset>0</wp:posOffset>
                      </wp:positionH>
                      <wp:positionV relativeFrom="paragraph">
                        <wp:posOffset>0</wp:posOffset>
                      </wp:positionV>
                      <wp:extent cx="76200" cy="19050"/>
                      <wp:effectExtent l="19050" t="38100" r="19050" b="38100"/>
                      <wp:wrapNone/>
                      <wp:docPr id="156471" name="Text Box 156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87E9E5" id="Text Box 156471" o:spid="_x0000_s1026" type="#_x0000_t202" style="position:absolute;margin-left:0;margin-top:0;width:6pt;height:1.5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2Cy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0xA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wHYLJ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3056" behindDoc="0" locked="0" layoutInCell="1" allowOverlap="1" wp14:anchorId="6DE10008" wp14:editId="6BCB2F23">
                      <wp:simplePos x="0" y="0"/>
                      <wp:positionH relativeFrom="column">
                        <wp:posOffset>0</wp:posOffset>
                      </wp:positionH>
                      <wp:positionV relativeFrom="paragraph">
                        <wp:posOffset>0</wp:posOffset>
                      </wp:positionV>
                      <wp:extent cx="76200" cy="19050"/>
                      <wp:effectExtent l="19050" t="38100" r="19050" b="38100"/>
                      <wp:wrapNone/>
                      <wp:docPr id="156472" name="Text Box 156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D262C" id="Text Box 156472" o:spid="_x0000_s1026" type="#_x0000_t202" style="position:absolute;margin-left:0;margin-top:0;width:6pt;height:1.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POQ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Eiwk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PXjzk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4080" behindDoc="0" locked="0" layoutInCell="1" allowOverlap="1" wp14:anchorId="6CDC31D8" wp14:editId="56712D78">
                      <wp:simplePos x="0" y="0"/>
                      <wp:positionH relativeFrom="column">
                        <wp:posOffset>0</wp:posOffset>
                      </wp:positionH>
                      <wp:positionV relativeFrom="paragraph">
                        <wp:posOffset>0</wp:posOffset>
                      </wp:positionV>
                      <wp:extent cx="76200" cy="19050"/>
                      <wp:effectExtent l="19050" t="38100" r="19050" b="38100"/>
                      <wp:wrapNone/>
                      <wp:docPr id="156473" name="Text Box 156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E4D610" id="Text Box 156473" o:spid="_x0000_s1026" type="#_x0000_t202" style="position:absolute;margin-left:0;margin-top:0;width:6pt;height:1.5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Nr1I4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5104" behindDoc="0" locked="0" layoutInCell="1" allowOverlap="1" wp14:anchorId="4EEA3420" wp14:editId="09DEA02C">
                      <wp:simplePos x="0" y="0"/>
                      <wp:positionH relativeFrom="column">
                        <wp:posOffset>0</wp:posOffset>
                      </wp:positionH>
                      <wp:positionV relativeFrom="paragraph">
                        <wp:posOffset>0</wp:posOffset>
                      </wp:positionV>
                      <wp:extent cx="76200" cy="19050"/>
                      <wp:effectExtent l="19050" t="38100" r="19050" b="38100"/>
                      <wp:wrapNone/>
                      <wp:docPr id="156474" name="Text Box 156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68C92" id="Text Box 156474" o:spid="_x0000_s1026" type="#_x0000_t202" style="position:absolute;margin-left:0;margin-top:0;width:6pt;height:1.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fhtXV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6128" behindDoc="0" locked="0" layoutInCell="1" allowOverlap="1" wp14:anchorId="3CB364B8" wp14:editId="492BAB2E">
                      <wp:simplePos x="0" y="0"/>
                      <wp:positionH relativeFrom="column">
                        <wp:posOffset>0</wp:posOffset>
                      </wp:positionH>
                      <wp:positionV relativeFrom="paragraph">
                        <wp:posOffset>0</wp:posOffset>
                      </wp:positionV>
                      <wp:extent cx="76200" cy="19050"/>
                      <wp:effectExtent l="19050" t="38100" r="19050" b="38100"/>
                      <wp:wrapNone/>
                      <wp:docPr id="156475" name="Text Box 156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9E8214" id="Text Box 156475" o:spid="_x0000_s1026" type="#_x0000_t202" style="position:absolute;margin-left:0;margin-top:0;width:6pt;height:1.5pt;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AvUXR9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7152" behindDoc="0" locked="0" layoutInCell="1" allowOverlap="1" wp14:anchorId="2B52D05D" wp14:editId="231052A8">
                      <wp:simplePos x="0" y="0"/>
                      <wp:positionH relativeFrom="column">
                        <wp:posOffset>0</wp:posOffset>
                      </wp:positionH>
                      <wp:positionV relativeFrom="paragraph">
                        <wp:posOffset>0</wp:posOffset>
                      </wp:positionV>
                      <wp:extent cx="76200" cy="19050"/>
                      <wp:effectExtent l="19050" t="38100" r="19050" b="38100"/>
                      <wp:wrapNone/>
                      <wp:docPr id="156476" name="Text Box 156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FB7E9" id="Text Box 156476" o:spid="_x0000_s1026" type="#_x0000_t202" style="position:absolute;margin-left:0;margin-top:0;width:6pt;height:1.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f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0xg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4u519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8176" behindDoc="0" locked="0" layoutInCell="1" allowOverlap="1" wp14:anchorId="443FCCD3" wp14:editId="5EA193AA">
                      <wp:simplePos x="0" y="0"/>
                      <wp:positionH relativeFrom="column">
                        <wp:posOffset>0</wp:posOffset>
                      </wp:positionH>
                      <wp:positionV relativeFrom="paragraph">
                        <wp:posOffset>0</wp:posOffset>
                      </wp:positionV>
                      <wp:extent cx="76200" cy="19050"/>
                      <wp:effectExtent l="19050" t="38100" r="19050" b="38100"/>
                      <wp:wrapNone/>
                      <wp:docPr id="156477" name="Text Box 156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D698B1" id="Text Box 156477" o:spid="_x0000_s1026" type="#_x0000_t202" style="position:absolute;margin-left:0;margin-top:0;width:6pt;height:1.5pt;z-index:2523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3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75Rvd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39200" behindDoc="0" locked="0" layoutInCell="1" allowOverlap="1" wp14:anchorId="77AAD8DD" wp14:editId="704E9D01">
                      <wp:simplePos x="0" y="0"/>
                      <wp:positionH relativeFrom="column">
                        <wp:posOffset>0</wp:posOffset>
                      </wp:positionH>
                      <wp:positionV relativeFrom="paragraph">
                        <wp:posOffset>0</wp:posOffset>
                      </wp:positionV>
                      <wp:extent cx="76200" cy="19050"/>
                      <wp:effectExtent l="19050" t="38100" r="19050" b="38100"/>
                      <wp:wrapNone/>
                      <wp:docPr id="156478" name="Text Box 156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D6D30" id="Text Box 156478" o:spid="_x0000_s1026" type="#_x0000_t202" style="position:absolute;margin-left:0;margin-top:0;width:6pt;height:1.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t6mF9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0224" behindDoc="0" locked="0" layoutInCell="1" allowOverlap="1" wp14:anchorId="12EA1FFC" wp14:editId="3AD9BA53">
                      <wp:simplePos x="0" y="0"/>
                      <wp:positionH relativeFrom="column">
                        <wp:posOffset>0</wp:posOffset>
                      </wp:positionH>
                      <wp:positionV relativeFrom="paragraph">
                        <wp:posOffset>0</wp:posOffset>
                      </wp:positionV>
                      <wp:extent cx="76200" cy="19050"/>
                      <wp:effectExtent l="19050" t="38100" r="19050" b="38100"/>
                      <wp:wrapNone/>
                      <wp:docPr id="156479" name="Text Box 156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DA3B2" id="Text Box 156479" o:spid="_x0000_s1026" type="#_x0000_t202" style="position:absolute;margin-left:0;margin-top:0;width:6pt;height:1.5pt;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utOfdkAgAAIAUAAA4AAAAAAAAAAAAAAAAALgIAAGRycy9lMm9Eb2Mu&#10;eG1sUEsBAi0AFAAGAAgAAAAhAM/Kgt3XAAAAAgEAAA8AAAAAAAAAAAAAAAAAvgQAAGRycy9kb3du&#10;cmV2LnhtbFBLBQYAAAAABAAEAPMAAADCBQ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1248" behindDoc="0" locked="0" layoutInCell="1" allowOverlap="1" wp14:anchorId="4DCDC955" wp14:editId="6AB1B125">
                      <wp:simplePos x="0" y="0"/>
                      <wp:positionH relativeFrom="column">
                        <wp:posOffset>0</wp:posOffset>
                      </wp:positionH>
                      <wp:positionV relativeFrom="paragraph">
                        <wp:posOffset>0</wp:posOffset>
                      </wp:positionV>
                      <wp:extent cx="76200" cy="19050"/>
                      <wp:effectExtent l="19050" t="38100" r="19050" b="38100"/>
                      <wp:wrapNone/>
                      <wp:docPr id="156480" name="Text Box 156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ADA04" id="Text Box 156480" o:spid="_x0000_s1026" type="#_x0000_t202" style="position:absolute;margin-left:0;margin-top:0;width:6pt;height:1.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kq2gB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2272" behindDoc="0" locked="0" layoutInCell="1" allowOverlap="1" wp14:anchorId="3DE5CE87" wp14:editId="3430F513">
                      <wp:simplePos x="0" y="0"/>
                      <wp:positionH relativeFrom="column">
                        <wp:posOffset>0</wp:posOffset>
                      </wp:positionH>
                      <wp:positionV relativeFrom="paragraph">
                        <wp:posOffset>0</wp:posOffset>
                      </wp:positionV>
                      <wp:extent cx="76200" cy="19050"/>
                      <wp:effectExtent l="19050" t="38100" r="19050" b="38100"/>
                      <wp:wrapNone/>
                      <wp:docPr id="156481" name="Text Box 156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8171BD" id="Text Box 156481" o:spid="_x0000_s1026" type="#_x0000_t202" style="position:absolute;margin-left:0;margin-top:0;width:6pt;height:1.5pt;z-index:2523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Mmp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EaYi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UfMmp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3296" behindDoc="0" locked="0" layoutInCell="1" allowOverlap="1" wp14:anchorId="5536A02F" wp14:editId="2BAC1373">
                      <wp:simplePos x="0" y="0"/>
                      <wp:positionH relativeFrom="column">
                        <wp:posOffset>0</wp:posOffset>
                      </wp:positionH>
                      <wp:positionV relativeFrom="paragraph">
                        <wp:posOffset>0</wp:posOffset>
                      </wp:positionV>
                      <wp:extent cx="76200" cy="19050"/>
                      <wp:effectExtent l="19050" t="38100" r="19050" b="38100"/>
                      <wp:wrapNone/>
                      <wp:docPr id="156482" name="Text Box 156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4C9E8" id="Text Box 156482" o:spid="_x0000_s1026" type="#_x0000_t202" style="position:absolute;margin-left:0;margin-top:0;width:6pt;height:1.5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FA1qL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4320" behindDoc="0" locked="0" layoutInCell="1" allowOverlap="1" wp14:anchorId="0372FD98" wp14:editId="6D776963">
                      <wp:simplePos x="0" y="0"/>
                      <wp:positionH relativeFrom="column">
                        <wp:posOffset>0</wp:posOffset>
                      </wp:positionH>
                      <wp:positionV relativeFrom="paragraph">
                        <wp:posOffset>0</wp:posOffset>
                      </wp:positionV>
                      <wp:extent cx="76200" cy="19050"/>
                      <wp:effectExtent l="19050" t="38100" r="19050" b="38100"/>
                      <wp:wrapNone/>
                      <wp:docPr id="156483" name="Text Box 156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E04E0" id="Text Box 156483" o:spid="_x0000_s1026" type="#_x0000_t202" style="position:absolute;margin-left:0;margin-top:0;width:6pt;height:1.5pt;z-index:2523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11Psj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5344" behindDoc="0" locked="0" layoutInCell="1" allowOverlap="1" wp14:anchorId="1912EB83" wp14:editId="05E1AD7A">
                      <wp:simplePos x="0" y="0"/>
                      <wp:positionH relativeFrom="column">
                        <wp:posOffset>0</wp:posOffset>
                      </wp:positionH>
                      <wp:positionV relativeFrom="paragraph">
                        <wp:posOffset>0</wp:posOffset>
                      </wp:positionV>
                      <wp:extent cx="76200" cy="19050"/>
                      <wp:effectExtent l="19050" t="38100" r="19050" b="38100"/>
                      <wp:wrapNone/>
                      <wp:docPr id="156484" name="Text Box 156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39339" id="Text Box 156484" o:spid="_x0000_s1026" type="#_x0000_t202" style="position:absolute;margin-left:0;margin-top:0;width:6pt;height:1.5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n/XzO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6368" behindDoc="0" locked="0" layoutInCell="1" allowOverlap="1" wp14:anchorId="3DC8CD3B" wp14:editId="5B7614D7">
                      <wp:simplePos x="0" y="0"/>
                      <wp:positionH relativeFrom="column">
                        <wp:posOffset>0</wp:posOffset>
                      </wp:positionH>
                      <wp:positionV relativeFrom="paragraph">
                        <wp:posOffset>0</wp:posOffset>
                      </wp:positionV>
                      <wp:extent cx="76200" cy="19050"/>
                      <wp:effectExtent l="19050" t="38100" r="19050" b="38100"/>
                      <wp:wrapNone/>
                      <wp:docPr id="156485" name="Text Box 156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87FEBE" id="Text Box 156485" o:spid="_x0000_s1026" type="#_x0000_t202" style="position:absolute;margin-left:0;margin-top:0;width:6pt;height:1.5pt;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XKt1m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7392" behindDoc="0" locked="0" layoutInCell="1" allowOverlap="1" wp14:anchorId="5C0A7616" wp14:editId="18611F1C">
                      <wp:simplePos x="0" y="0"/>
                      <wp:positionH relativeFrom="column">
                        <wp:posOffset>0</wp:posOffset>
                      </wp:positionH>
                      <wp:positionV relativeFrom="paragraph">
                        <wp:posOffset>0</wp:posOffset>
                      </wp:positionV>
                      <wp:extent cx="76200" cy="19050"/>
                      <wp:effectExtent l="19050" t="38100" r="19050" b="38100"/>
                      <wp:wrapNone/>
                      <wp:docPr id="156486" name="Text Box 156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5AD729" id="Text Box 156486" o:spid="_x0000_s1026" type="#_x0000_t202" style="position:absolute;margin-left:0;margin-top:0;width:6pt;height:1.5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U5EZQ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GVU5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8416" behindDoc="0" locked="0" layoutInCell="1" allowOverlap="1" wp14:anchorId="60F324F9" wp14:editId="6ADE6050">
                      <wp:simplePos x="0" y="0"/>
                      <wp:positionH relativeFrom="column">
                        <wp:posOffset>0</wp:posOffset>
                      </wp:positionH>
                      <wp:positionV relativeFrom="paragraph">
                        <wp:posOffset>0</wp:posOffset>
                      </wp:positionV>
                      <wp:extent cx="76200" cy="19050"/>
                      <wp:effectExtent l="19050" t="38100" r="19050" b="38100"/>
                      <wp:wrapNone/>
                      <wp:docPr id="156487" name="Text Box 156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93B437" id="Text Box 156487" o:spid="_x0000_s1026" type="#_x0000_t202" style="position:absolute;margin-left:0;margin-top:0;width:6pt;height:1.5pt;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49440" behindDoc="0" locked="0" layoutInCell="1" allowOverlap="1" wp14:anchorId="7021C091" wp14:editId="59E55CE8">
                      <wp:simplePos x="0" y="0"/>
                      <wp:positionH relativeFrom="column">
                        <wp:posOffset>0</wp:posOffset>
                      </wp:positionH>
                      <wp:positionV relativeFrom="paragraph">
                        <wp:posOffset>0</wp:posOffset>
                      </wp:positionV>
                      <wp:extent cx="76200" cy="19050"/>
                      <wp:effectExtent l="19050" t="38100" r="19050" b="38100"/>
                      <wp:wrapNone/>
                      <wp:docPr id="156488" name="Text Box 156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D1AAA8" id="Text Box 156488" o:spid="_x0000_s1026" type="#_x0000_t202" style="position:absolute;margin-left:0;margin-top:0;width:6pt;height:1.5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CjATFEZQIAACAFAAAOAAAAAAAAAAAAAAAAAC4CAABkcnMvZTJvRG9j&#10;LnhtbFBLAQItABQABgAIAAAAIQDPyoLd1wAAAAIBAAAPAAAAAAAAAAAAAAAAAL8EAABkcnMvZG93&#10;bnJldi54bWxQSwUGAAAAAAQABADzAAAAwwU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50464" behindDoc="0" locked="0" layoutInCell="1" allowOverlap="1" wp14:anchorId="4F2A0F37" wp14:editId="1B969024">
                      <wp:simplePos x="0" y="0"/>
                      <wp:positionH relativeFrom="column">
                        <wp:posOffset>19050</wp:posOffset>
                      </wp:positionH>
                      <wp:positionV relativeFrom="paragraph">
                        <wp:posOffset>0</wp:posOffset>
                      </wp:positionV>
                      <wp:extent cx="76200" cy="47625"/>
                      <wp:effectExtent l="19050" t="0" r="19050" b="9525"/>
                      <wp:wrapNone/>
                      <wp:docPr id="156489" name="Text Box 156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C91F82" id="Text Box 156489" o:spid="_x0000_s1026" type="#_x0000_t202" style="position:absolute;margin-left:1.5pt;margin-top:0;width:6pt;height:3.75pt;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bg8rRGECAAAgBQAADgAAAAAAAAAAAAAAAAAuAgAAZHJzL2Uyb0RvYy54&#10;bWxQSwECLQAUAAYACAAAACEAj6SejtkAAAADAQAADwAAAAAAAAAAAAAAAAC7BAAAZHJzL2Rvd25y&#10;ZXYueG1sUEsFBgAAAAAEAAQA8wAAAMEFAAAAAA==&#10;" filled="f" stroked="f"/>
                  </w:pict>
                </mc:Fallback>
              </mc:AlternateContent>
            </w:r>
            <w:r w:rsidRPr="00501696">
              <w:rPr>
                <w:rFonts w:ascii="Arial Armenian" w:hAnsi="Arial Armenian"/>
                <w:noProof/>
                <w:sz w:val="16"/>
                <w:szCs w:val="16"/>
                <w:lang w:val="en-US" w:eastAsia="en-US" w:bidi="ar-SA"/>
              </w:rPr>
              <mc:AlternateContent>
                <mc:Choice Requires="wps">
                  <w:drawing>
                    <wp:anchor distT="0" distB="0" distL="114300" distR="114300" simplePos="0" relativeHeight="252351488" behindDoc="0" locked="0" layoutInCell="1" allowOverlap="1" wp14:anchorId="7A2482C7" wp14:editId="65B9F3FE">
                      <wp:simplePos x="0" y="0"/>
                      <wp:positionH relativeFrom="column">
                        <wp:posOffset>19050</wp:posOffset>
                      </wp:positionH>
                      <wp:positionV relativeFrom="paragraph">
                        <wp:posOffset>0</wp:posOffset>
                      </wp:positionV>
                      <wp:extent cx="76200" cy="47625"/>
                      <wp:effectExtent l="19050" t="0" r="19050" b="9525"/>
                      <wp:wrapNone/>
                      <wp:docPr id="156490" name="Text Box 156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E9F4F" id="Text Box 156490" o:spid="_x0000_s1026" type="#_x0000_t202" style="position:absolute;margin-left:1.5pt;margin-top:0;width:6pt;height:3.75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YuOij2ECAAAgBQAADgAAAAAAAAAAAAAAAAAuAgAAZHJzL2Uyb0RvYy54&#10;bWxQSwECLQAUAAYACAAAACEAj6SejtkAAAADAQAADwAAAAAAAAAAAAAAAAC7BAAAZHJzL2Rvd25y&#10;ZXYueG1sUEsFBgAAAAAEAAQA8wAAAMEFAAAAAA==&#10;" filled="f" stroked="f"/>
                  </w:pict>
                </mc:Fallback>
              </mc:AlternateContent>
            </w:r>
          </w:p>
        </w:tc>
        <w:tc>
          <w:tcPr>
            <w:tcW w:w="1046"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LatArm" w:hAnsi="Arial LatArm"/>
                <w:b/>
                <w:bCs/>
                <w:sz w:val="16"/>
                <w:szCs w:val="16"/>
              </w:rPr>
            </w:pPr>
            <w:r w:rsidRPr="00501696">
              <w:rPr>
                <w:rFonts w:ascii="Arial LatArm" w:hAnsi="Arial LatArm"/>
                <w:b/>
                <w:bCs/>
                <w:sz w:val="16"/>
                <w:szCs w:val="16"/>
              </w:rPr>
              <w:t> </w:t>
            </w:r>
          </w:p>
        </w:tc>
        <w:tc>
          <w:tcPr>
            <w:tcW w:w="1045" w:type="dxa"/>
            <w:gridSpan w:val="4"/>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 </w:t>
            </w:r>
          </w:p>
        </w:tc>
      </w:tr>
      <w:tr w:rsidR="00DE05F5" w:rsidRPr="00501696" w:rsidTr="00D05AC9">
        <w:trPr>
          <w:gridAfter w:val="1"/>
          <w:wAfter w:w="12" w:type="dxa"/>
          <w:trHeight w:val="462"/>
        </w:trPr>
        <w:tc>
          <w:tcPr>
            <w:tcW w:w="776" w:type="dxa"/>
            <w:tcBorders>
              <w:top w:val="nil"/>
              <w:left w:val="single" w:sz="4" w:space="0" w:color="auto"/>
              <w:bottom w:val="nil"/>
              <w:right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w:t>
            </w:r>
          </w:p>
        </w:tc>
        <w:tc>
          <w:tcPr>
            <w:tcW w:w="6029" w:type="dxa"/>
            <w:gridSpan w:val="2"/>
            <w:tcBorders>
              <w:top w:val="nil"/>
              <w:left w:val="single" w:sz="4" w:space="0" w:color="auto"/>
              <w:bottom w:val="single" w:sz="4" w:space="0" w:color="auto"/>
              <w:right w:val="single" w:sz="4" w:space="0" w:color="auto"/>
            </w:tcBorders>
            <w:shd w:val="clear" w:color="000000" w:fill="FFFFFF"/>
            <w:vAlign w:val="center"/>
            <w:hideMark/>
          </w:tcPr>
          <w:p w:rsidR="00DE05F5" w:rsidRPr="00BB0DEA" w:rsidRDefault="00DE05F5" w:rsidP="00CB4526">
            <w:pPr>
              <w:pStyle w:val="HTMLPreformatted"/>
              <w:shd w:val="clear" w:color="auto" w:fill="F8F9FA"/>
              <w:spacing w:line="540" w:lineRule="atLeast"/>
              <w:rPr>
                <w:rFonts w:ascii="Arial Armenian" w:hAnsi="Arial Armenian" w:cs="Times New Roman"/>
                <w:sz w:val="16"/>
                <w:szCs w:val="16"/>
                <w:lang w:val="ru-RU"/>
              </w:rPr>
            </w:pPr>
            <w:r>
              <w:rPr>
                <w:rFonts w:ascii="Calibri" w:hAnsi="Calibri" w:cs="Calibri"/>
                <w:sz w:val="16"/>
                <w:szCs w:val="16"/>
                <w:lang w:val="ru-RU"/>
              </w:rPr>
              <w:t>М</w:t>
            </w:r>
            <w:r w:rsidRPr="00BB0DEA">
              <w:rPr>
                <w:rFonts w:ascii="Calibri" w:hAnsi="Calibri" w:cs="Calibri"/>
                <w:sz w:val="16"/>
                <w:szCs w:val="16"/>
                <w:lang w:val="ru-RU"/>
              </w:rPr>
              <w:t xml:space="preserve">онтаж медных </w:t>
            </w:r>
            <w:r>
              <w:rPr>
                <w:rFonts w:ascii="Calibri" w:hAnsi="Calibri" w:cs="Calibri"/>
                <w:sz w:val="16"/>
                <w:szCs w:val="16"/>
                <w:lang w:val="ru-RU"/>
              </w:rPr>
              <w:t>п</w:t>
            </w:r>
            <w:r w:rsidRPr="00BB0DEA">
              <w:rPr>
                <w:rFonts w:ascii="Calibri" w:hAnsi="Calibri" w:cs="Calibri"/>
                <w:sz w:val="16"/>
                <w:szCs w:val="16"/>
                <w:lang w:val="ru-RU"/>
              </w:rPr>
              <w:t>роводов</w:t>
            </w:r>
            <w:r w:rsidRPr="00BB0DEA">
              <w:rPr>
                <w:rFonts w:ascii="Sylfaen" w:hAnsi="Sylfaen" w:cs="Times New Roman"/>
                <w:sz w:val="16"/>
                <w:szCs w:val="16"/>
                <w:lang w:val="ru-RU"/>
              </w:rPr>
              <w:t xml:space="preserve">, </w:t>
            </w:r>
            <w:r w:rsidRPr="00BB0DEA">
              <w:rPr>
                <w:rFonts w:ascii="Arial Armenian" w:hAnsi="Arial Armenian" w:cs="Times New Roman"/>
                <w:sz w:val="16"/>
                <w:szCs w:val="16"/>
                <w:lang w:val="ru-RU"/>
              </w:rPr>
              <w:t xml:space="preserve"> </w:t>
            </w:r>
            <w:r w:rsidRPr="00BB0DEA">
              <w:rPr>
                <w:rFonts w:ascii="Calibri" w:hAnsi="Calibri" w:cs="Calibri"/>
                <w:sz w:val="16"/>
                <w:szCs w:val="16"/>
                <w:lang w:val="ru-RU"/>
              </w:rPr>
              <w:t>ППВГ</w:t>
            </w:r>
            <w:r w:rsidRPr="00BB0DEA">
              <w:rPr>
                <w:rFonts w:ascii="Arial Armenian" w:hAnsi="Arial Armenian" w:cs="Times New Roman"/>
                <w:sz w:val="16"/>
                <w:szCs w:val="16"/>
                <w:lang w:val="ru-RU"/>
              </w:rPr>
              <w:t xml:space="preserve"> </w:t>
            </w:r>
            <w:r>
              <w:rPr>
                <w:rFonts w:ascii="Sylfaen" w:hAnsi="Sylfaen" w:cs="Times New Roman"/>
                <w:sz w:val="16"/>
                <w:szCs w:val="16"/>
                <w:lang w:val="ru-RU"/>
              </w:rPr>
              <w:t xml:space="preserve">сечение </w:t>
            </w:r>
            <w:r w:rsidRPr="00BB0DEA">
              <w:rPr>
                <w:rFonts w:ascii="Arial Armenian" w:hAnsi="Arial Armenian" w:cs="Times New Roman"/>
                <w:sz w:val="16"/>
                <w:szCs w:val="16"/>
                <w:lang w:val="ru-RU"/>
              </w:rPr>
              <w:t>2</w:t>
            </w:r>
            <w:r w:rsidRPr="00501696">
              <w:rPr>
                <w:rFonts w:ascii="Arial Armenian" w:hAnsi="Arial Armenian" w:cs="Times New Roman"/>
                <w:sz w:val="16"/>
                <w:szCs w:val="16"/>
              </w:rPr>
              <w:t>x</w:t>
            </w:r>
            <w:r w:rsidRPr="00BB0DEA">
              <w:rPr>
                <w:rFonts w:ascii="Arial Armenian" w:hAnsi="Arial Armenian" w:cs="Times New Roman"/>
                <w:sz w:val="16"/>
                <w:szCs w:val="16"/>
                <w:lang w:val="ru-RU"/>
              </w:rPr>
              <w:t>2,5</w:t>
            </w:r>
            <w:r>
              <w:rPr>
                <w:rFonts w:ascii="Calibri" w:hAnsi="Calibri" w:cs="Calibri"/>
                <w:sz w:val="16"/>
                <w:szCs w:val="16"/>
                <w:lang w:val="ru-RU"/>
              </w:rPr>
              <w:t>мм</w:t>
            </w:r>
            <w:r w:rsidRPr="00BB0DEA">
              <w:rPr>
                <w:rFonts w:ascii="Arial Armenian" w:hAnsi="Arial Armenian" w:cs="Times New Roman"/>
                <w:sz w:val="16"/>
                <w:szCs w:val="16"/>
                <w:vertAlign w:val="superscript"/>
                <w:lang w:val="ru-RU"/>
              </w:rPr>
              <w:t xml:space="preserve">2    </w:t>
            </w:r>
          </w:p>
        </w:tc>
        <w:tc>
          <w:tcPr>
            <w:tcW w:w="6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E05F5" w:rsidRPr="00BB0DEA" w:rsidRDefault="00DE05F5" w:rsidP="00CB4526">
            <w:pPr>
              <w:rPr>
                <w:rFonts w:ascii="Arial Armenian" w:hAnsi="Arial Armenian"/>
                <w:sz w:val="20"/>
                <w:szCs w:val="20"/>
              </w:rPr>
            </w:pPr>
            <w:r w:rsidRPr="00501696">
              <w:rPr>
                <w:rFonts w:ascii="Arial Armenian" w:hAnsi="Arial Armenian"/>
                <w:noProof/>
                <w:sz w:val="20"/>
                <w:szCs w:val="20"/>
                <w:lang w:val="en-US" w:eastAsia="en-US" w:bidi="ar-SA"/>
              </w:rPr>
              <mc:AlternateContent>
                <mc:Choice Requires="wps">
                  <w:drawing>
                    <wp:anchor distT="0" distB="0" distL="114300" distR="114300" simplePos="0" relativeHeight="252352512" behindDoc="0" locked="0" layoutInCell="1" allowOverlap="1" wp14:anchorId="7D2BD72F" wp14:editId="15EB1379">
                      <wp:simplePos x="0" y="0"/>
                      <wp:positionH relativeFrom="column">
                        <wp:posOffset>19050</wp:posOffset>
                      </wp:positionH>
                      <wp:positionV relativeFrom="paragraph">
                        <wp:posOffset>0</wp:posOffset>
                      </wp:positionV>
                      <wp:extent cx="76200" cy="47625"/>
                      <wp:effectExtent l="19050" t="0" r="19050" b="9525"/>
                      <wp:wrapNone/>
                      <wp:docPr id="156491" name="Text Box 156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B035DD" id="Text Box 156491" o:spid="_x0000_s1026" type="#_x0000_t202" style="position:absolute;margin-left:1.5pt;margin-top:0;width:6pt;height:3.75pt;z-index:2523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UjQDJ2ECAAAgBQAADgAAAAAAAAAAAAAAAAAuAgAAZHJzL2Uyb0RvYy54&#10;bWxQSwECLQAUAAYACAAAACEAj6SejtkAAAADAQAADwAAAAAAAAAAAAAAAAC7BAAAZHJzL2Rvd25y&#10;ZXYueG1sUEsFBgAAAAAEAAQA8wAAAMEFAAAAAA==&#10;" filled="f" stroked="f"/>
                  </w:pict>
                </mc:Fallback>
              </mc:AlternateContent>
            </w:r>
          </w:p>
          <w:tbl>
            <w:tblPr>
              <w:tblW w:w="900" w:type="dxa"/>
              <w:tblCellSpacing w:w="0" w:type="dxa"/>
              <w:tblLayout w:type="fixed"/>
              <w:tblCellMar>
                <w:left w:w="0" w:type="dxa"/>
                <w:right w:w="0" w:type="dxa"/>
              </w:tblCellMar>
              <w:tblLook w:val="04A0" w:firstRow="1" w:lastRow="0" w:firstColumn="1" w:lastColumn="0" w:noHBand="0" w:noVBand="1"/>
            </w:tblPr>
            <w:tblGrid>
              <w:gridCol w:w="900"/>
            </w:tblGrid>
            <w:tr w:rsidR="00DE05F5" w:rsidRPr="00501696" w:rsidTr="00CB4526">
              <w:trPr>
                <w:trHeight w:val="462"/>
                <w:tblCellSpacing w:w="0" w:type="dxa"/>
              </w:trPr>
              <w:tc>
                <w:tcPr>
                  <w:tcW w:w="900" w:type="dxa"/>
                  <w:tcBorders>
                    <w:top w:val="nil"/>
                    <w:left w:val="nil"/>
                    <w:bottom w:val="single" w:sz="4" w:space="0" w:color="auto"/>
                  </w:tcBorders>
                  <w:shd w:val="clear" w:color="000000" w:fill="FFFFFF"/>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p>
              </w:tc>
            </w:tr>
          </w:tbl>
          <w:p w:rsidR="00DE05F5" w:rsidRPr="00501696" w:rsidRDefault="00DE05F5" w:rsidP="00CB4526">
            <w:pPr>
              <w:rPr>
                <w:rFonts w:ascii="Arial Armenian" w:hAnsi="Arial Armenian"/>
                <w:sz w:val="20"/>
                <w:szCs w:val="20"/>
              </w:rPr>
            </w:pPr>
          </w:p>
        </w:tc>
        <w:tc>
          <w:tcPr>
            <w:tcW w:w="104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30.00</w:t>
            </w:r>
          </w:p>
        </w:tc>
        <w:tc>
          <w:tcPr>
            <w:tcW w:w="104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0.42</w:t>
            </w:r>
          </w:p>
        </w:tc>
        <w:tc>
          <w:tcPr>
            <w:tcW w:w="10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Armenian" w:hAnsi="Arial Armenian"/>
                <w:sz w:val="16"/>
                <w:szCs w:val="16"/>
              </w:rPr>
            </w:pPr>
            <w:r w:rsidRPr="00501696">
              <w:rPr>
                <w:rFonts w:ascii="Arial Armenian" w:hAnsi="Arial Armenian"/>
                <w:sz w:val="16"/>
                <w:szCs w:val="16"/>
              </w:rPr>
              <w:t>12.51</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2</w:t>
            </w:r>
          </w:p>
        </w:tc>
        <w:tc>
          <w:tcPr>
            <w:tcW w:w="6029" w:type="dxa"/>
            <w:gridSpan w:val="2"/>
            <w:tcBorders>
              <w:top w:val="nil"/>
              <w:left w:val="single" w:sz="4" w:space="0" w:color="auto"/>
              <w:bottom w:val="single" w:sz="4" w:space="0" w:color="auto"/>
              <w:right w:val="single" w:sz="4" w:space="0" w:color="auto"/>
            </w:tcBorders>
            <w:shd w:val="clear" w:color="000000" w:fill="FFFFFF"/>
            <w:vAlign w:val="center"/>
            <w:hideMark/>
          </w:tcPr>
          <w:p w:rsidR="00DE05F5" w:rsidRPr="00BB0DEA" w:rsidRDefault="00DE05F5" w:rsidP="00CB4526">
            <w:pPr>
              <w:rPr>
                <w:rFonts w:ascii="Sylfaen" w:hAnsi="Sylfaen"/>
                <w:sz w:val="16"/>
                <w:szCs w:val="16"/>
              </w:rPr>
            </w:pPr>
            <w:r>
              <w:rPr>
                <w:rFonts w:ascii="Sylfaen" w:hAnsi="Sylfaen"/>
                <w:sz w:val="16"/>
                <w:szCs w:val="16"/>
              </w:rPr>
              <w:t>Монтаж светильников</w:t>
            </w:r>
            <w:r w:rsidRPr="00501696">
              <w:rPr>
                <w:rFonts w:ascii="Sylfaen" w:hAnsi="Sylfaen"/>
                <w:sz w:val="16"/>
                <w:szCs w:val="16"/>
              </w:rPr>
              <w:t xml:space="preserve"> /LED/ 32 </w:t>
            </w:r>
            <w:r>
              <w:rPr>
                <w:rFonts w:ascii="Sylfaen" w:hAnsi="Sylfaen"/>
                <w:sz w:val="16"/>
                <w:szCs w:val="16"/>
              </w:rPr>
              <w:t>вт</w:t>
            </w:r>
          </w:p>
        </w:tc>
        <w:tc>
          <w:tcPr>
            <w:tcW w:w="6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E05F5" w:rsidRPr="00501696" w:rsidRDefault="00DE05F5" w:rsidP="00CB4526">
            <w:pPr>
              <w:rPr>
                <w:rFonts w:ascii="Arial Armenian" w:hAnsi="Arial Armenian"/>
                <w:sz w:val="20"/>
                <w:szCs w:val="20"/>
              </w:rPr>
            </w:pPr>
            <w:r w:rsidRPr="00501696">
              <w:rPr>
                <w:rFonts w:ascii="Arial Armenian" w:hAnsi="Arial Armenian"/>
                <w:noProof/>
                <w:sz w:val="20"/>
                <w:szCs w:val="20"/>
                <w:lang w:val="en-US" w:eastAsia="en-US" w:bidi="ar-SA"/>
              </w:rPr>
              <mc:AlternateContent>
                <mc:Choice Requires="wps">
                  <w:drawing>
                    <wp:anchor distT="0" distB="0" distL="114300" distR="114300" simplePos="0" relativeHeight="252353536" behindDoc="0" locked="0" layoutInCell="1" allowOverlap="1" wp14:anchorId="04089EE0" wp14:editId="59C39798">
                      <wp:simplePos x="0" y="0"/>
                      <wp:positionH relativeFrom="column">
                        <wp:posOffset>19050</wp:posOffset>
                      </wp:positionH>
                      <wp:positionV relativeFrom="paragraph">
                        <wp:posOffset>0</wp:posOffset>
                      </wp:positionV>
                      <wp:extent cx="76200" cy="47625"/>
                      <wp:effectExtent l="19050" t="0" r="19050" b="9525"/>
                      <wp:wrapNone/>
                      <wp:docPr id="156492" name="Text Box 156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5A9A1" id="Text Box 156492" o:spid="_x0000_s1026" type="#_x0000_t202" style="position:absolute;margin-left:1.5pt;margin-top:0;width:6pt;height:3.75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" filled="f" stroked="f"/>
                  </w:pict>
                </mc:Fallback>
              </mc:AlternateContent>
            </w:r>
          </w:p>
          <w:tbl>
            <w:tblPr>
              <w:tblW w:w="900" w:type="dxa"/>
              <w:tblCellSpacing w:w="0" w:type="dxa"/>
              <w:tblLayout w:type="fixed"/>
              <w:tblCellMar>
                <w:left w:w="0" w:type="dxa"/>
                <w:right w:w="0" w:type="dxa"/>
              </w:tblCellMar>
              <w:tblLook w:val="04A0" w:firstRow="1" w:lastRow="0" w:firstColumn="1" w:lastColumn="0" w:noHBand="0" w:noVBand="1"/>
            </w:tblPr>
            <w:tblGrid>
              <w:gridCol w:w="900"/>
            </w:tblGrid>
            <w:tr w:rsidR="00DE05F5" w:rsidRPr="00501696" w:rsidTr="00CB4526">
              <w:trPr>
                <w:trHeight w:val="462"/>
                <w:tblCellSpacing w:w="0" w:type="dxa"/>
              </w:trPr>
              <w:tc>
                <w:tcPr>
                  <w:tcW w:w="900" w:type="dxa"/>
                  <w:tcBorders>
                    <w:top w:val="nil"/>
                    <w:left w:val="nil"/>
                    <w:bottom w:val="single" w:sz="4" w:space="0" w:color="auto"/>
                  </w:tcBorders>
                  <w:shd w:val="clear" w:color="000000" w:fill="FFFFFF"/>
                  <w:vAlign w:val="center"/>
                  <w:hideMark/>
                </w:tcPr>
                <w:p w:rsidR="00DE05F5" w:rsidRPr="00336D89" w:rsidRDefault="00DE05F5" w:rsidP="00CB4526">
                  <w:pPr>
                    <w:jc w:val="center"/>
                    <w:rPr>
                      <w:rFonts w:ascii="Sylfaen" w:hAnsi="Sylfaen"/>
                      <w:sz w:val="16"/>
                      <w:szCs w:val="16"/>
                    </w:rPr>
                  </w:pPr>
                  <w:r>
                    <w:rPr>
                      <w:rFonts w:ascii="Sylfaen" w:hAnsi="Sylfaen"/>
                      <w:sz w:val="16"/>
                      <w:szCs w:val="16"/>
                    </w:rPr>
                    <w:t>штук</w:t>
                  </w:r>
                </w:p>
              </w:tc>
            </w:tr>
          </w:tbl>
          <w:p w:rsidR="00DE05F5" w:rsidRPr="00501696" w:rsidRDefault="00DE05F5" w:rsidP="00CB4526">
            <w:pPr>
              <w:rPr>
                <w:rFonts w:ascii="Arial Armenian" w:hAnsi="Arial Armenian"/>
                <w:sz w:val="20"/>
                <w:szCs w:val="20"/>
              </w:rPr>
            </w:pPr>
          </w:p>
        </w:tc>
        <w:tc>
          <w:tcPr>
            <w:tcW w:w="104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Sylfaen" w:hAnsi="Sylfaen"/>
                <w:sz w:val="16"/>
                <w:szCs w:val="16"/>
              </w:rPr>
            </w:pPr>
            <w:r w:rsidRPr="00501696">
              <w:rPr>
                <w:rFonts w:ascii="Sylfaen" w:hAnsi="Sylfaen"/>
                <w:sz w:val="16"/>
                <w:szCs w:val="16"/>
              </w:rPr>
              <w:t>6.00</w:t>
            </w:r>
          </w:p>
        </w:tc>
        <w:tc>
          <w:tcPr>
            <w:tcW w:w="104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5.96</w:t>
            </w:r>
          </w:p>
        </w:tc>
        <w:tc>
          <w:tcPr>
            <w:tcW w:w="10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35.76</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3</w:t>
            </w:r>
          </w:p>
        </w:tc>
        <w:tc>
          <w:tcPr>
            <w:tcW w:w="6029" w:type="dxa"/>
            <w:gridSpan w:val="2"/>
            <w:tcBorders>
              <w:top w:val="nil"/>
              <w:left w:val="single" w:sz="4" w:space="0" w:color="auto"/>
              <w:bottom w:val="single" w:sz="4" w:space="0" w:color="auto"/>
              <w:right w:val="single" w:sz="4" w:space="0" w:color="auto"/>
            </w:tcBorders>
            <w:shd w:val="clear" w:color="000000" w:fill="FFFFFF"/>
            <w:vAlign w:val="center"/>
            <w:hideMark/>
          </w:tcPr>
          <w:p w:rsidR="00DE05F5" w:rsidRPr="00BB0DEA" w:rsidRDefault="00DE05F5" w:rsidP="00CB4526">
            <w:pPr>
              <w:rPr>
                <w:rFonts w:ascii="Sylfaen" w:hAnsi="Sylfaen"/>
                <w:sz w:val="16"/>
                <w:szCs w:val="16"/>
              </w:rPr>
            </w:pPr>
            <w:r w:rsidRPr="00BB0DEA">
              <w:rPr>
                <w:rFonts w:ascii="Sylfaen" w:hAnsi="Sylfaen"/>
                <w:sz w:val="16"/>
                <w:szCs w:val="16"/>
              </w:rPr>
              <w:t>установка двухместных электрических выключателе</w:t>
            </w:r>
            <w:r>
              <w:rPr>
                <w:rFonts w:ascii="Sylfaen" w:hAnsi="Sylfaen"/>
                <w:sz w:val="16"/>
                <w:szCs w:val="16"/>
              </w:rPr>
              <w:t>й</w:t>
            </w:r>
          </w:p>
        </w:tc>
        <w:tc>
          <w:tcPr>
            <w:tcW w:w="684"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Sylfaen" w:hAnsi="Sylfaen"/>
                <w:sz w:val="16"/>
                <w:szCs w:val="16"/>
              </w:rPr>
            </w:pPr>
            <w:r>
              <w:rPr>
                <w:rFonts w:ascii="Sylfaen" w:hAnsi="Sylfaen"/>
                <w:sz w:val="16"/>
                <w:szCs w:val="16"/>
              </w:rPr>
              <w:t>штук</w:t>
            </w:r>
          </w:p>
        </w:tc>
        <w:tc>
          <w:tcPr>
            <w:tcW w:w="104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Sylfaen" w:hAnsi="Sylfaen"/>
                <w:sz w:val="16"/>
                <w:szCs w:val="16"/>
              </w:rPr>
            </w:pPr>
            <w:r w:rsidRPr="00501696">
              <w:rPr>
                <w:rFonts w:ascii="Sylfaen" w:hAnsi="Sylfaen"/>
                <w:sz w:val="16"/>
                <w:szCs w:val="16"/>
              </w:rPr>
              <w:t>1.00</w:t>
            </w:r>
          </w:p>
        </w:tc>
        <w:tc>
          <w:tcPr>
            <w:tcW w:w="104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1.98</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1.98</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4</w:t>
            </w:r>
          </w:p>
        </w:tc>
        <w:tc>
          <w:tcPr>
            <w:tcW w:w="6029" w:type="dxa"/>
            <w:gridSpan w:val="2"/>
            <w:tcBorders>
              <w:top w:val="nil"/>
              <w:left w:val="single" w:sz="4" w:space="0" w:color="auto"/>
              <w:bottom w:val="single" w:sz="4" w:space="0" w:color="auto"/>
              <w:right w:val="single" w:sz="4" w:space="0" w:color="auto"/>
            </w:tcBorders>
            <w:shd w:val="clear" w:color="000000" w:fill="FFFFFF"/>
            <w:vAlign w:val="center"/>
            <w:hideMark/>
          </w:tcPr>
          <w:p w:rsidR="00DE05F5" w:rsidRPr="00BB0DEA" w:rsidRDefault="00DE05F5" w:rsidP="00CB4526">
            <w:pPr>
              <w:rPr>
                <w:rFonts w:ascii="Sylfaen" w:hAnsi="Sylfaen"/>
                <w:sz w:val="16"/>
                <w:szCs w:val="16"/>
              </w:rPr>
            </w:pPr>
            <w:r>
              <w:rPr>
                <w:rFonts w:ascii="Sylfaen" w:hAnsi="Sylfaen"/>
                <w:sz w:val="16"/>
                <w:szCs w:val="16"/>
              </w:rPr>
              <w:t>Коробка розеток и включателей</w:t>
            </w:r>
          </w:p>
        </w:tc>
        <w:tc>
          <w:tcPr>
            <w:tcW w:w="631" w:type="dxa"/>
            <w:tcBorders>
              <w:top w:val="nil"/>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Sylfaen" w:hAnsi="Sylfaen"/>
                <w:sz w:val="16"/>
                <w:szCs w:val="16"/>
              </w:rPr>
            </w:pPr>
            <w:r>
              <w:rPr>
                <w:rFonts w:ascii="Sylfaen" w:hAnsi="Sylfaen"/>
                <w:sz w:val="16"/>
                <w:szCs w:val="16"/>
              </w:rPr>
              <w:t>штук</w:t>
            </w:r>
          </w:p>
        </w:tc>
        <w:tc>
          <w:tcPr>
            <w:tcW w:w="1130" w:type="dxa"/>
            <w:gridSpan w:val="4"/>
            <w:tcBorders>
              <w:top w:val="nil"/>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1.00</w:t>
            </w:r>
          </w:p>
        </w:tc>
        <w:tc>
          <w:tcPr>
            <w:tcW w:w="996" w:type="dxa"/>
            <w:gridSpan w:val="2"/>
            <w:tcBorders>
              <w:top w:val="nil"/>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0.57</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0.57</w:t>
            </w:r>
          </w:p>
        </w:tc>
      </w:tr>
      <w:tr w:rsidR="00DE05F5" w:rsidRPr="00501696" w:rsidTr="00D05AC9">
        <w:trPr>
          <w:gridAfter w:val="1"/>
          <w:wAfter w:w="12" w:type="dxa"/>
          <w:trHeight w:val="462"/>
        </w:trPr>
        <w:tc>
          <w:tcPr>
            <w:tcW w:w="776" w:type="dxa"/>
            <w:tcBorders>
              <w:top w:val="single" w:sz="4" w:space="0" w:color="auto"/>
              <w:left w:val="single" w:sz="4" w:space="0" w:color="auto"/>
              <w:bottom w:val="nil"/>
              <w:right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5</w:t>
            </w:r>
          </w:p>
        </w:tc>
        <w:tc>
          <w:tcPr>
            <w:tcW w:w="6029" w:type="dxa"/>
            <w:gridSpan w:val="2"/>
            <w:tcBorders>
              <w:top w:val="nil"/>
              <w:left w:val="single" w:sz="4" w:space="0" w:color="auto"/>
              <w:bottom w:val="single" w:sz="4" w:space="0" w:color="auto"/>
              <w:right w:val="single" w:sz="4" w:space="0" w:color="auto"/>
            </w:tcBorders>
            <w:shd w:val="clear" w:color="000000" w:fill="FFFFFF"/>
            <w:vAlign w:val="center"/>
            <w:hideMark/>
          </w:tcPr>
          <w:p w:rsidR="00DE05F5" w:rsidRPr="00BB0DEA" w:rsidRDefault="00DE05F5" w:rsidP="00CB4526">
            <w:pPr>
              <w:rPr>
                <w:rFonts w:ascii="Sylfaen" w:hAnsi="Sylfaen"/>
                <w:sz w:val="16"/>
                <w:szCs w:val="16"/>
              </w:rPr>
            </w:pPr>
            <w:r w:rsidRPr="00BB0DEA">
              <w:rPr>
                <w:rFonts w:ascii="Sylfaen" w:hAnsi="Sylfaen"/>
                <w:sz w:val="16"/>
                <w:szCs w:val="16"/>
              </w:rPr>
              <w:t>Разделительная коробка</w:t>
            </w:r>
          </w:p>
          <w:p w:rsidR="00DE05F5" w:rsidRPr="00BB0DEA" w:rsidRDefault="00DE05F5" w:rsidP="00CB4526">
            <w:pPr>
              <w:rPr>
                <w:rFonts w:ascii="Sylfaen" w:hAnsi="Sylfaen"/>
                <w:sz w:val="16"/>
                <w:szCs w:val="16"/>
              </w:rPr>
            </w:pPr>
          </w:p>
        </w:tc>
        <w:tc>
          <w:tcPr>
            <w:tcW w:w="631" w:type="dxa"/>
            <w:tcBorders>
              <w:top w:val="nil"/>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Sylfaen" w:hAnsi="Sylfaen"/>
                <w:sz w:val="16"/>
                <w:szCs w:val="16"/>
              </w:rPr>
            </w:pPr>
            <w:r>
              <w:rPr>
                <w:rFonts w:ascii="Sylfaen" w:hAnsi="Sylfaen"/>
                <w:sz w:val="16"/>
                <w:szCs w:val="16"/>
              </w:rPr>
              <w:t>штук</w:t>
            </w:r>
          </w:p>
        </w:tc>
        <w:tc>
          <w:tcPr>
            <w:tcW w:w="1130" w:type="dxa"/>
            <w:gridSpan w:val="4"/>
            <w:tcBorders>
              <w:top w:val="nil"/>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1.00</w:t>
            </w:r>
          </w:p>
        </w:tc>
        <w:tc>
          <w:tcPr>
            <w:tcW w:w="996" w:type="dxa"/>
            <w:gridSpan w:val="2"/>
            <w:tcBorders>
              <w:top w:val="nil"/>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0.70</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0.70</w:t>
            </w:r>
          </w:p>
        </w:tc>
      </w:tr>
      <w:tr w:rsidR="00DE05F5" w:rsidRPr="00501696" w:rsidTr="00D05AC9">
        <w:trPr>
          <w:gridAfter w:val="1"/>
          <w:wAfter w:w="12" w:type="dxa"/>
          <w:trHeight w:val="462"/>
        </w:trPr>
        <w:tc>
          <w:tcPr>
            <w:tcW w:w="776" w:type="dxa"/>
            <w:tcBorders>
              <w:top w:val="single" w:sz="4" w:space="0" w:color="auto"/>
              <w:left w:val="single" w:sz="4" w:space="0" w:color="auto"/>
              <w:bottom w:val="single" w:sz="4" w:space="0" w:color="auto"/>
              <w:right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6</w:t>
            </w:r>
          </w:p>
        </w:tc>
        <w:tc>
          <w:tcPr>
            <w:tcW w:w="6029" w:type="dxa"/>
            <w:gridSpan w:val="2"/>
            <w:tcBorders>
              <w:top w:val="nil"/>
              <w:left w:val="single" w:sz="4" w:space="0" w:color="auto"/>
              <w:bottom w:val="single" w:sz="4" w:space="0" w:color="auto"/>
              <w:right w:val="single" w:sz="4" w:space="0" w:color="auto"/>
            </w:tcBorders>
            <w:shd w:val="clear" w:color="000000" w:fill="FFFFFF"/>
            <w:vAlign w:val="center"/>
            <w:hideMark/>
          </w:tcPr>
          <w:p w:rsidR="00DE05F5" w:rsidRPr="00BB0DEA" w:rsidRDefault="00DE05F5" w:rsidP="00CB4526">
            <w:pPr>
              <w:rPr>
                <w:rFonts w:ascii="Sylfaen" w:hAnsi="Sylfaen"/>
                <w:sz w:val="16"/>
                <w:szCs w:val="16"/>
              </w:rPr>
            </w:pPr>
            <w:r w:rsidRPr="00BB0DEA">
              <w:rPr>
                <w:rFonts w:ascii="Sylfaen" w:hAnsi="Sylfaen"/>
                <w:sz w:val="16"/>
                <w:szCs w:val="16"/>
              </w:rPr>
              <w:t>Копание канавок</w:t>
            </w:r>
          </w:p>
          <w:p w:rsidR="00DE05F5" w:rsidRPr="00BB0DEA" w:rsidRDefault="00DE05F5" w:rsidP="00CB4526">
            <w:pPr>
              <w:rPr>
                <w:rFonts w:ascii="Sylfaen" w:hAnsi="Sylfaen"/>
                <w:sz w:val="16"/>
                <w:szCs w:val="16"/>
              </w:rPr>
            </w:pPr>
          </w:p>
        </w:tc>
        <w:tc>
          <w:tcPr>
            <w:tcW w:w="631" w:type="dxa"/>
            <w:tcBorders>
              <w:top w:val="nil"/>
              <w:left w:val="nil"/>
              <w:bottom w:val="single" w:sz="4" w:space="0" w:color="auto"/>
              <w:right w:val="single" w:sz="4" w:space="0" w:color="auto"/>
            </w:tcBorders>
            <w:shd w:val="clear" w:color="000000" w:fill="FFFFFF"/>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p>
        </w:tc>
        <w:tc>
          <w:tcPr>
            <w:tcW w:w="1130" w:type="dxa"/>
            <w:gridSpan w:val="4"/>
            <w:tcBorders>
              <w:top w:val="nil"/>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30.00</w:t>
            </w:r>
          </w:p>
        </w:tc>
        <w:tc>
          <w:tcPr>
            <w:tcW w:w="996" w:type="dxa"/>
            <w:gridSpan w:val="2"/>
            <w:tcBorders>
              <w:top w:val="nil"/>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0.37</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11.18</w:t>
            </w:r>
          </w:p>
        </w:tc>
      </w:tr>
      <w:tr w:rsidR="00DE05F5" w:rsidRPr="00501696" w:rsidTr="00D05AC9">
        <w:trPr>
          <w:gridAfter w:val="1"/>
          <w:wAfter w:w="12" w:type="dxa"/>
          <w:trHeight w:val="462"/>
        </w:trPr>
        <w:tc>
          <w:tcPr>
            <w:tcW w:w="776" w:type="dxa"/>
            <w:tcBorders>
              <w:top w:val="single" w:sz="4" w:space="0" w:color="auto"/>
              <w:left w:val="single" w:sz="4" w:space="0" w:color="auto"/>
              <w:bottom w:val="single" w:sz="4" w:space="0" w:color="auto"/>
              <w:right w:val="nil"/>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sidRPr="00501696">
              <w:rPr>
                <w:rFonts w:ascii="Arial Armenian" w:hAnsi="Arial Armenian"/>
                <w:sz w:val="16"/>
                <w:szCs w:val="16"/>
              </w:rPr>
              <w:t>7</w:t>
            </w:r>
          </w:p>
        </w:tc>
        <w:tc>
          <w:tcPr>
            <w:tcW w:w="602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E05F5" w:rsidRPr="00501696" w:rsidRDefault="00DE05F5" w:rsidP="00CB4526">
            <w:pPr>
              <w:rPr>
                <w:rFonts w:ascii="Sylfaen" w:hAnsi="Sylfaen"/>
                <w:sz w:val="16"/>
                <w:szCs w:val="16"/>
              </w:rPr>
            </w:pPr>
            <w:r>
              <w:rPr>
                <w:rFonts w:ascii="Calibri" w:hAnsi="Calibri" w:cs="Calibri"/>
                <w:sz w:val="16"/>
                <w:szCs w:val="16"/>
              </w:rPr>
              <w:t>Ремонт шпоклевки стен</w:t>
            </w:r>
          </w:p>
        </w:tc>
        <w:tc>
          <w:tcPr>
            <w:tcW w:w="631" w:type="dxa"/>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Armenian" w:hAnsi="Arial Armenian"/>
                <w:sz w:val="16"/>
                <w:szCs w:val="16"/>
              </w:rPr>
            </w:pPr>
            <w:r>
              <w:rPr>
                <w:rFonts w:ascii="Calibri" w:hAnsi="Calibri" w:cs="Calibri"/>
                <w:sz w:val="16"/>
                <w:szCs w:val="16"/>
              </w:rPr>
              <w:t>м</w:t>
            </w:r>
            <w:r w:rsidRPr="00501696">
              <w:rPr>
                <w:rFonts w:ascii="Arial Armenian" w:hAnsi="Arial Armenian"/>
                <w:sz w:val="16"/>
                <w:szCs w:val="16"/>
                <w:vertAlign w:val="superscript"/>
              </w:rPr>
              <w:t>2</w:t>
            </w:r>
          </w:p>
        </w:tc>
        <w:tc>
          <w:tcPr>
            <w:tcW w:w="113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center"/>
              <w:rPr>
                <w:rFonts w:ascii="Arial LatArm" w:hAnsi="Arial LatArm"/>
                <w:sz w:val="16"/>
                <w:szCs w:val="16"/>
              </w:rPr>
            </w:pPr>
            <w:r w:rsidRPr="00501696">
              <w:rPr>
                <w:rFonts w:ascii="Arial LatArm" w:hAnsi="Arial LatArm"/>
                <w:sz w:val="16"/>
                <w:szCs w:val="16"/>
              </w:rPr>
              <w:t>1.50</w:t>
            </w:r>
          </w:p>
        </w:tc>
        <w:tc>
          <w:tcPr>
            <w:tcW w:w="99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2.71</w:t>
            </w:r>
          </w:p>
        </w:tc>
        <w:tc>
          <w:tcPr>
            <w:tcW w:w="1064" w:type="dxa"/>
            <w:gridSpan w:val="2"/>
            <w:tcBorders>
              <w:top w:val="single" w:sz="4" w:space="0" w:color="auto"/>
              <w:left w:val="nil"/>
              <w:bottom w:val="single" w:sz="4" w:space="0" w:color="auto"/>
              <w:right w:val="single" w:sz="4" w:space="0" w:color="auto"/>
            </w:tcBorders>
            <w:shd w:val="clear" w:color="000000" w:fill="FFFFFF"/>
            <w:vAlign w:val="center"/>
            <w:hideMark/>
          </w:tcPr>
          <w:p w:rsidR="00DE05F5" w:rsidRPr="00501696" w:rsidRDefault="00DE05F5" w:rsidP="00CB4526">
            <w:pPr>
              <w:jc w:val="right"/>
              <w:rPr>
                <w:rFonts w:ascii="Arial LatArm" w:hAnsi="Arial LatArm"/>
                <w:sz w:val="16"/>
                <w:szCs w:val="16"/>
              </w:rPr>
            </w:pPr>
            <w:r w:rsidRPr="00501696">
              <w:rPr>
                <w:rFonts w:ascii="Arial LatArm" w:hAnsi="Arial LatArm"/>
                <w:sz w:val="16"/>
                <w:szCs w:val="16"/>
              </w:rPr>
              <w:t>4.07</w:t>
            </w:r>
          </w:p>
        </w:tc>
      </w:tr>
      <w:tr w:rsidR="00D05AC9" w:rsidTr="00D05AC9">
        <w:trPr>
          <w:gridAfter w:val="4"/>
          <w:wAfter w:w="1925" w:type="dxa"/>
          <w:trHeight w:val="330"/>
        </w:trPr>
        <w:tc>
          <w:tcPr>
            <w:tcW w:w="6494" w:type="dxa"/>
            <w:gridSpan w:val="2"/>
            <w:tcBorders>
              <w:top w:val="nil"/>
              <w:left w:val="nil"/>
              <w:bottom w:val="nil"/>
              <w:right w:val="nil"/>
            </w:tcBorders>
            <w:shd w:val="clear" w:color="auto" w:fill="auto"/>
            <w:noWrap/>
            <w:vAlign w:val="bottom"/>
            <w:hideMark/>
          </w:tcPr>
          <w:p w:rsidR="00D05AC9" w:rsidRPr="00501696" w:rsidRDefault="00D05AC9" w:rsidP="00CB4526">
            <w:pPr>
              <w:rPr>
                <w:rFonts w:ascii="Arial Armenian" w:hAnsi="Arial Armenian"/>
                <w:sz w:val="20"/>
                <w:szCs w:val="20"/>
              </w:rPr>
            </w:pPr>
            <w:r w:rsidRPr="00501696">
              <w:rPr>
                <w:rFonts w:ascii="Arial Armenian" w:hAnsi="Arial Armenian"/>
                <w:noProof/>
                <w:sz w:val="20"/>
                <w:szCs w:val="20"/>
                <w:lang w:val="en-US" w:eastAsia="en-US" w:bidi="ar-SA"/>
              </w:rPr>
              <mc:AlternateContent>
                <mc:Choice Requires="wps">
                  <w:drawing>
                    <wp:anchor distT="0" distB="0" distL="114300" distR="114300" simplePos="0" relativeHeight="252359680" behindDoc="0" locked="0" layoutInCell="1" allowOverlap="1" wp14:anchorId="44AB8CBB" wp14:editId="0442B3AF">
                      <wp:simplePos x="0" y="0"/>
                      <wp:positionH relativeFrom="column">
                        <wp:posOffset>4876800</wp:posOffset>
                      </wp:positionH>
                      <wp:positionV relativeFrom="paragraph">
                        <wp:posOffset>0</wp:posOffset>
                      </wp:positionV>
                      <wp:extent cx="76200" cy="257175"/>
                      <wp:effectExtent l="19050" t="0" r="1905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10775" id="Text Box 1" o:spid="_x0000_s1026" type="#_x0000_t202" style="position:absolute;margin-left:384pt;margin-top:0;width:6pt;height:20.2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8860"/>
            </w:tblGrid>
            <w:tr w:rsidR="00D05AC9" w:rsidRPr="00501696" w:rsidTr="00CB4526">
              <w:trPr>
                <w:trHeight w:val="330"/>
                <w:tblCellSpacing w:w="0" w:type="dxa"/>
              </w:trPr>
              <w:tc>
                <w:tcPr>
                  <w:tcW w:w="8860" w:type="dxa"/>
                  <w:tcBorders>
                    <w:top w:val="nil"/>
                    <w:left w:val="nil"/>
                    <w:bottom w:val="nil"/>
                    <w:right w:val="nil"/>
                  </w:tcBorders>
                  <w:shd w:val="clear" w:color="000000" w:fill="FFFFFF"/>
                  <w:noWrap/>
                  <w:vAlign w:val="center"/>
                  <w:hideMark/>
                </w:tcPr>
                <w:p w:rsidR="00D05AC9" w:rsidRPr="002460FF" w:rsidRDefault="00D05AC9" w:rsidP="00CB4526">
                  <w:pPr>
                    <w:rPr>
                      <w:rFonts w:ascii="Calibri" w:hAnsi="Calibri" w:cs="Calibri"/>
                      <w:b/>
                      <w:bCs/>
                      <w:sz w:val="20"/>
                      <w:szCs w:val="20"/>
                    </w:rPr>
                  </w:pPr>
                  <w:r>
                    <w:rPr>
                      <w:rFonts w:ascii="Calibri" w:hAnsi="Calibri" w:cs="Calibri"/>
                      <w:b/>
                      <w:bCs/>
                      <w:sz w:val="20"/>
                      <w:szCs w:val="20"/>
                    </w:rPr>
                    <w:t>Итого</w:t>
                  </w:r>
                </w:p>
              </w:tc>
            </w:tr>
          </w:tbl>
          <w:p w:rsidR="00D05AC9" w:rsidRPr="00501696" w:rsidRDefault="00D05AC9" w:rsidP="00CB4526">
            <w:pPr>
              <w:rPr>
                <w:rFonts w:ascii="Arial Armenian" w:hAnsi="Arial Armenian"/>
                <w:sz w:val="20"/>
                <w:szCs w:val="20"/>
              </w:rPr>
            </w:pP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b/>
                <w:bCs/>
                <w:sz w:val="20"/>
                <w:szCs w:val="20"/>
              </w:rPr>
            </w:pPr>
            <w:r w:rsidRPr="00501696">
              <w:rPr>
                <w:rFonts w:ascii="Arial Armenian" w:hAnsi="Arial Armenian"/>
                <w:b/>
                <w:bCs/>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b/>
                <w:bCs/>
                <w:sz w:val="20"/>
                <w:szCs w:val="20"/>
              </w:rPr>
            </w:pPr>
            <w:r>
              <w:rPr>
                <w:rFonts w:ascii="Arial Armenian" w:hAnsi="Arial Armenian"/>
                <w:b/>
                <w:bCs/>
                <w:sz w:val="20"/>
                <w:szCs w:val="20"/>
              </w:rPr>
              <w:t>1930.70</w:t>
            </w:r>
          </w:p>
        </w:tc>
      </w:tr>
      <w:tr w:rsidR="00D05AC9" w:rsidTr="00D05AC9">
        <w:trPr>
          <w:gridAfter w:val="4"/>
          <w:wAfter w:w="1925" w:type="dxa"/>
          <w:trHeight w:val="330"/>
        </w:trPr>
        <w:tc>
          <w:tcPr>
            <w:tcW w:w="6494" w:type="dxa"/>
            <w:gridSpan w:val="2"/>
            <w:tcBorders>
              <w:top w:val="nil"/>
              <w:left w:val="nil"/>
              <w:bottom w:val="nil"/>
              <w:right w:val="nil"/>
            </w:tcBorders>
            <w:shd w:val="clear" w:color="000000" w:fill="FFFFFF"/>
            <w:noWrap/>
            <w:vAlign w:val="center"/>
            <w:hideMark/>
          </w:tcPr>
          <w:p w:rsidR="00D05AC9" w:rsidRPr="002460FF" w:rsidRDefault="00D05AC9" w:rsidP="00CB4526">
            <w:pPr>
              <w:rPr>
                <w:rFonts w:ascii="Calibri" w:hAnsi="Calibri" w:cs="Calibri"/>
                <w:sz w:val="20"/>
                <w:szCs w:val="20"/>
              </w:rPr>
            </w:pPr>
            <w:r w:rsidRPr="00501696">
              <w:rPr>
                <w:rFonts w:ascii="Arial Armenian" w:hAnsi="Arial Armenian"/>
                <w:sz w:val="20"/>
                <w:szCs w:val="20"/>
              </w:rPr>
              <w:t xml:space="preserve">13.3 %  </w:t>
            </w:r>
            <w:r>
              <w:rPr>
                <w:rFonts w:ascii="Calibri" w:hAnsi="Calibri" w:cs="Calibri"/>
                <w:sz w:val="20"/>
                <w:szCs w:val="20"/>
              </w:rPr>
              <w:t>дополнительные работы</w:t>
            </w: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sz w:val="20"/>
                <w:szCs w:val="20"/>
              </w:rPr>
            </w:pPr>
            <w:r w:rsidRPr="00501696">
              <w:rPr>
                <w:rFonts w:ascii="Arial Armenian" w:hAnsi="Arial Armenian"/>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sz w:val="20"/>
                <w:szCs w:val="20"/>
              </w:rPr>
            </w:pPr>
            <w:r>
              <w:rPr>
                <w:rFonts w:ascii="Arial Armenian" w:hAnsi="Arial Armenian"/>
                <w:sz w:val="20"/>
                <w:szCs w:val="20"/>
              </w:rPr>
              <w:t>256.78</w:t>
            </w:r>
          </w:p>
        </w:tc>
      </w:tr>
      <w:tr w:rsidR="00D05AC9" w:rsidTr="00D05AC9">
        <w:trPr>
          <w:gridAfter w:val="4"/>
          <w:wAfter w:w="1925" w:type="dxa"/>
          <w:trHeight w:val="330"/>
        </w:trPr>
        <w:tc>
          <w:tcPr>
            <w:tcW w:w="6494" w:type="dxa"/>
            <w:gridSpan w:val="2"/>
            <w:tcBorders>
              <w:top w:val="nil"/>
              <w:left w:val="nil"/>
              <w:bottom w:val="nil"/>
              <w:right w:val="nil"/>
            </w:tcBorders>
            <w:shd w:val="clear" w:color="000000" w:fill="FFFFFF"/>
            <w:noWrap/>
            <w:vAlign w:val="center"/>
            <w:hideMark/>
          </w:tcPr>
          <w:p w:rsidR="00D05AC9" w:rsidRPr="00501696" w:rsidRDefault="00D05AC9" w:rsidP="00CB4526">
            <w:pPr>
              <w:rPr>
                <w:rFonts w:ascii="Arial Armenian" w:hAnsi="Arial Armenian"/>
                <w:b/>
                <w:bCs/>
                <w:sz w:val="20"/>
                <w:szCs w:val="20"/>
              </w:rPr>
            </w:pPr>
            <w:r>
              <w:rPr>
                <w:rFonts w:ascii="Calibri" w:hAnsi="Calibri" w:cs="Calibri"/>
                <w:b/>
                <w:bCs/>
                <w:sz w:val="20"/>
                <w:szCs w:val="20"/>
              </w:rPr>
              <w:t>Итого</w:t>
            </w: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sz w:val="20"/>
                <w:szCs w:val="20"/>
              </w:rPr>
            </w:pPr>
            <w:r w:rsidRPr="00501696">
              <w:rPr>
                <w:rFonts w:ascii="Arial Armenian" w:hAnsi="Arial Armenian"/>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b/>
                <w:bCs/>
                <w:sz w:val="20"/>
                <w:szCs w:val="20"/>
              </w:rPr>
            </w:pPr>
            <w:r>
              <w:rPr>
                <w:rFonts w:ascii="Arial Armenian" w:hAnsi="Arial Armenian"/>
                <w:b/>
                <w:bCs/>
                <w:sz w:val="20"/>
                <w:szCs w:val="20"/>
              </w:rPr>
              <w:t>2187.49</w:t>
            </w:r>
          </w:p>
        </w:tc>
      </w:tr>
      <w:tr w:rsidR="00D05AC9" w:rsidTr="00D05AC9">
        <w:trPr>
          <w:gridAfter w:val="4"/>
          <w:wAfter w:w="1925" w:type="dxa"/>
          <w:trHeight w:val="330"/>
        </w:trPr>
        <w:tc>
          <w:tcPr>
            <w:tcW w:w="6494" w:type="dxa"/>
            <w:gridSpan w:val="2"/>
            <w:tcBorders>
              <w:top w:val="nil"/>
              <w:left w:val="nil"/>
              <w:bottom w:val="nil"/>
              <w:right w:val="nil"/>
            </w:tcBorders>
            <w:shd w:val="clear" w:color="000000" w:fill="FFFFFF"/>
            <w:noWrap/>
            <w:vAlign w:val="center"/>
            <w:hideMark/>
          </w:tcPr>
          <w:p w:rsidR="00D05AC9" w:rsidRPr="002460FF" w:rsidRDefault="00D05AC9" w:rsidP="00CB4526">
            <w:pPr>
              <w:rPr>
                <w:rFonts w:ascii="Calibri" w:hAnsi="Calibri" w:cs="Calibri"/>
                <w:sz w:val="20"/>
                <w:szCs w:val="20"/>
              </w:rPr>
            </w:pPr>
            <w:r w:rsidRPr="00501696">
              <w:rPr>
                <w:rFonts w:ascii="Arial Armenian" w:hAnsi="Arial Armenian"/>
                <w:sz w:val="20"/>
                <w:szCs w:val="20"/>
              </w:rPr>
              <w:t xml:space="preserve">11 %  </w:t>
            </w:r>
            <w:r>
              <w:rPr>
                <w:rFonts w:ascii="Calibri" w:hAnsi="Calibri" w:cs="Calibri"/>
                <w:sz w:val="20"/>
                <w:szCs w:val="20"/>
              </w:rPr>
              <w:t>прибыль</w:t>
            </w: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sz w:val="20"/>
                <w:szCs w:val="20"/>
              </w:rPr>
            </w:pPr>
            <w:r w:rsidRPr="00501696">
              <w:rPr>
                <w:rFonts w:ascii="Arial Armenian" w:hAnsi="Arial Armenian"/>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sz w:val="20"/>
                <w:szCs w:val="20"/>
              </w:rPr>
            </w:pPr>
            <w:r>
              <w:rPr>
                <w:rFonts w:ascii="Arial Armenian" w:hAnsi="Arial Armenian"/>
                <w:sz w:val="20"/>
                <w:szCs w:val="20"/>
              </w:rPr>
              <w:t>240.62</w:t>
            </w:r>
          </w:p>
        </w:tc>
      </w:tr>
      <w:tr w:rsidR="00D05AC9" w:rsidTr="00D05AC9">
        <w:trPr>
          <w:gridAfter w:val="4"/>
          <w:wAfter w:w="1925" w:type="dxa"/>
          <w:trHeight w:val="330"/>
        </w:trPr>
        <w:tc>
          <w:tcPr>
            <w:tcW w:w="6494" w:type="dxa"/>
            <w:gridSpan w:val="2"/>
            <w:tcBorders>
              <w:top w:val="nil"/>
              <w:left w:val="nil"/>
              <w:bottom w:val="nil"/>
              <w:right w:val="nil"/>
            </w:tcBorders>
            <w:shd w:val="clear" w:color="000000" w:fill="FFFFFF"/>
            <w:noWrap/>
            <w:vAlign w:val="center"/>
            <w:hideMark/>
          </w:tcPr>
          <w:p w:rsidR="00D05AC9" w:rsidRPr="00501696" w:rsidRDefault="00D05AC9" w:rsidP="00CB4526">
            <w:pPr>
              <w:rPr>
                <w:rFonts w:ascii="Arial Armenian" w:hAnsi="Arial Armenian"/>
                <w:b/>
                <w:bCs/>
                <w:sz w:val="20"/>
                <w:szCs w:val="20"/>
              </w:rPr>
            </w:pPr>
            <w:r>
              <w:rPr>
                <w:rFonts w:ascii="Calibri" w:hAnsi="Calibri" w:cs="Calibri"/>
                <w:b/>
                <w:bCs/>
                <w:sz w:val="20"/>
                <w:szCs w:val="20"/>
              </w:rPr>
              <w:t>Итого</w:t>
            </w: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b/>
                <w:bCs/>
                <w:sz w:val="20"/>
                <w:szCs w:val="20"/>
              </w:rPr>
            </w:pPr>
            <w:r w:rsidRPr="00501696">
              <w:rPr>
                <w:rFonts w:ascii="Arial Armenian" w:hAnsi="Arial Armenian"/>
                <w:b/>
                <w:bCs/>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b/>
                <w:bCs/>
                <w:sz w:val="20"/>
                <w:szCs w:val="20"/>
              </w:rPr>
            </w:pPr>
            <w:r>
              <w:rPr>
                <w:rFonts w:ascii="Arial Armenian" w:hAnsi="Arial Armenian"/>
                <w:b/>
                <w:bCs/>
                <w:sz w:val="20"/>
                <w:szCs w:val="20"/>
              </w:rPr>
              <w:t>2428.11</w:t>
            </w:r>
          </w:p>
        </w:tc>
      </w:tr>
      <w:tr w:rsidR="00D05AC9" w:rsidTr="00D05AC9">
        <w:trPr>
          <w:gridAfter w:val="4"/>
          <w:wAfter w:w="1925" w:type="dxa"/>
          <w:trHeight w:val="330"/>
        </w:trPr>
        <w:tc>
          <w:tcPr>
            <w:tcW w:w="6494" w:type="dxa"/>
            <w:gridSpan w:val="2"/>
            <w:tcBorders>
              <w:top w:val="nil"/>
              <w:left w:val="nil"/>
              <w:bottom w:val="nil"/>
              <w:right w:val="nil"/>
            </w:tcBorders>
            <w:shd w:val="clear" w:color="000000" w:fill="FFFFFF"/>
            <w:noWrap/>
            <w:vAlign w:val="center"/>
            <w:hideMark/>
          </w:tcPr>
          <w:p w:rsidR="00D05AC9" w:rsidRPr="002460FF" w:rsidRDefault="00D05AC9" w:rsidP="00CB4526">
            <w:pPr>
              <w:rPr>
                <w:rFonts w:ascii="Calibri" w:hAnsi="Calibri" w:cs="Calibri"/>
                <w:sz w:val="20"/>
                <w:szCs w:val="20"/>
              </w:rPr>
            </w:pPr>
            <w:r w:rsidRPr="00501696">
              <w:rPr>
                <w:rFonts w:ascii="Arial Armenian" w:hAnsi="Arial Armenian"/>
                <w:sz w:val="20"/>
                <w:szCs w:val="20"/>
              </w:rPr>
              <w:t xml:space="preserve">1.5 %  </w:t>
            </w:r>
            <w:r>
              <w:rPr>
                <w:rFonts w:ascii="Calibri" w:hAnsi="Calibri" w:cs="Calibri"/>
                <w:sz w:val="20"/>
                <w:szCs w:val="20"/>
              </w:rPr>
              <w:t>непредвиденные работы</w:t>
            </w: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sz w:val="20"/>
                <w:szCs w:val="20"/>
              </w:rPr>
            </w:pPr>
            <w:r w:rsidRPr="00501696">
              <w:rPr>
                <w:rFonts w:ascii="Arial Armenian" w:hAnsi="Arial Armenian"/>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sz w:val="20"/>
                <w:szCs w:val="20"/>
              </w:rPr>
            </w:pPr>
            <w:r>
              <w:rPr>
                <w:rFonts w:ascii="Arial Armenian" w:hAnsi="Arial Armenian"/>
                <w:sz w:val="20"/>
                <w:szCs w:val="20"/>
              </w:rPr>
              <w:t>36.42</w:t>
            </w:r>
          </w:p>
        </w:tc>
      </w:tr>
      <w:tr w:rsidR="00D05AC9" w:rsidTr="00D05AC9">
        <w:trPr>
          <w:gridAfter w:val="4"/>
          <w:wAfter w:w="1925" w:type="dxa"/>
          <w:trHeight w:val="330"/>
        </w:trPr>
        <w:tc>
          <w:tcPr>
            <w:tcW w:w="6494" w:type="dxa"/>
            <w:gridSpan w:val="2"/>
            <w:tcBorders>
              <w:top w:val="nil"/>
              <w:left w:val="nil"/>
              <w:bottom w:val="nil"/>
              <w:right w:val="nil"/>
            </w:tcBorders>
            <w:shd w:val="clear" w:color="000000" w:fill="FFFFFF"/>
            <w:noWrap/>
            <w:vAlign w:val="center"/>
            <w:hideMark/>
          </w:tcPr>
          <w:p w:rsidR="00D05AC9" w:rsidRPr="00501696" w:rsidRDefault="00D05AC9" w:rsidP="00CB4526">
            <w:pPr>
              <w:rPr>
                <w:rFonts w:ascii="Arial Armenian" w:hAnsi="Arial Armenian"/>
                <w:b/>
                <w:bCs/>
                <w:sz w:val="20"/>
                <w:szCs w:val="20"/>
              </w:rPr>
            </w:pPr>
            <w:r>
              <w:rPr>
                <w:rFonts w:ascii="Calibri" w:hAnsi="Calibri" w:cs="Calibri"/>
                <w:b/>
                <w:bCs/>
                <w:sz w:val="20"/>
                <w:szCs w:val="20"/>
              </w:rPr>
              <w:t>Итого</w:t>
            </w: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b/>
                <w:bCs/>
                <w:sz w:val="20"/>
                <w:szCs w:val="20"/>
              </w:rPr>
            </w:pPr>
            <w:r w:rsidRPr="00501696">
              <w:rPr>
                <w:rFonts w:ascii="Arial Armenian" w:hAnsi="Arial Armenian"/>
                <w:b/>
                <w:bCs/>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b/>
                <w:bCs/>
                <w:sz w:val="20"/>
                <w:szCs w:val="20"/>
              </w:rPr>
            </w:pPr>
            <w:r>
              <w:rPr>
                <w:rFonts w:ascii="Arial Armenian" w:hAnsi="Arial Armenian"/>
                <w:b/>
                <w:bCs/>
                <w:sz w:val="20"/>
                <w:szCs w:val="20"/>
              </w:rPr>
              <w:t>2464.53</w:t>
            </w:r>
          </w:p>
        </w:tc>
      </w:tr>
      <w:tr w:rsidR="00D05AC9" w:rsidTr="00D05AC9">
        <w:trPr>
          <w:gridAfter w:val="4"/>
          <w:wAfter w:w="1925" w:type="dxa"/>
          <w:trHeight w:val="330"/>
        </w:trPr>
        <w:tc>
          <w:tcPr>
            <w:tcW w:w="6494" w:type="dxa"/>
            <w:gridSpan w:val="2"/>
            <w:tcBorders>
              <w:top w:val="nil"/>
              <w:left w:val="nil"/>
              <w:bottom w:val="nil"/>
              <w:right w:val="nil"/>
            </w:tcBorders>
            <w:shd w:val="clear" w:color="000000" w:fill="FFFFFF"/>
            <w:noWrap/>
            <w:vAlign w:val="center"/>
            <w:hideMark/>
          </w:tcPr>
          <w:p w:rsidR="00D05AC9" w:rsidRPr="00D05AC9" w:rsidRDefault="00D05AC9" w:rsidP="00D05AC9">
            <w:pPr>
              <w:rPr>
                <w:rFonts w:ascii="Calibri" w:hAnsi="Calibri" w:cs="Calibri"/>
                <w:sz w:val="20"/>
                <w:szCs w:val="20"/>
              </w:rPr>
            </w:pPr>
            <w:r w:rsidRPr="00501696">
              <w:rPr>
                <w:rFonts w:ascii="Arial Armenian" w:hAnsi="Arial Armenian"/>
                <w:sz w:val="20"/>
                <w:szCs w:val="20"/>
              </w:rPr>
              <w:t xml:space="preserve">20 %  </w:t>
            </w:r>
            <w:r>
              <w:rPr>
                <w:rFonts w:ascii="Calibri" w:hAnsi="Calibri" w:cs="Calibri"/>
                <w:sz w:val="20"/>
                <w:szCs w:val="20"/>
              </w:rPr>
              <w:t>ндс</w:t>
            </w: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sz w:val="20"/>
                <w:szCs w:val="20"/>
              </w:rPr>
            </w:pPr>
            <w:r w:rsidRPr="00501696">
              <w:rPr>
                <w:rFonts w:ascii="Arial Armenian" w:hAnsi="Arial Armenian"/>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sz w:val="20"/>
                <w:szCs w:val="20"/>
              </w:rPr>
            </w:pPr>
            <w:r>
              <w:rPr>
                <w:rFonts w:ascii="Arial Armenian" w:hAnsi="Arial Armenian"/>
                <w:sz w:val="20"/>
                <w:szCs w:val="20"/>
              </w:rPr>
              <w:t>492.91</w:t>
            </w:r>
          </w:p>
        </w:tc>
      </w:tr>
      <w:tr w:rsidR="00D05AC9" w:rsidTr="00D05AC9">
        <w:trPr>
          <w:gridAfter w:val="4"/>
          <w:wAfter w:w="1925" w:type="dxa"/>
          <w:trHeight w:val="330"/>
        </w:trPr>
        <w:tc>
          <w:tcPr>
            <w:tcW w:w="6494" w:type="dxa"/>
            <w:gridSpan w:val="2"/>
            <w:tcBorders>
              <w:top w:val="nil"/>
              <w:left w:val="nil"/>
              <w:bottom w:val="nil"/>
              <w:right w:val="nil"/>
            </w:tcBorders>
            <w:shd w:val="clear" w:color="000000" w:fill="FFFFFF"/>
            <w:noWrap/>
            <w:vAlign w:val="center"/>
            <w:hideMark/>
          </w:tcPr>
          <w:p w:rsidR="00D05AC9" w:rsidRPr="00501696" w:rsidRDefault="00D05AC9" w:rsidP="00CB4526">
            <w:pPr>
              <w:rPr>
                <w:rFonts w:ascii="Arial Armenian" w:hAnsi="Arial Armenian"/>
                <w:b/>
                <w:bCs/>
                <w:sz w:val="20"/>
                <w:szCs w:val="20"/>
              </w:rPr>
            </w:pPr>
            <w:r>
              <w:rPr>
                <w:rFonts w:ascii="Calibri" w:hAnsi="Calibri" w:cs="Calibri"/>
                <w:b/>
                <w:bCs/>
                <w:sz w:val="20"/>
                <w:szCs w:val="20"/>
              </w:rPr>
              <w:lastRenderedPageBreak/>
              <w:t>Итого</w:t>
            </w:r>
          </w:p>
        </w:tc>
        <w:tc>
          <w:tcPr>
            <w:tcW w:w="1073" w:type="dxa"/>
            <w:gridSpan w:val="4"/>
            <w:tcBorders>
              <w:top w:val="nil"/>
              <w:left w:val="nil"/>
              <w:bottom w:val="nil"/>
              <w:right w:val="nil"/>
            </w:tcBorders>
            <w:shd w:val="clear" w:color="000000" w:fill="FFFFFF"/>
            <w:noWrap/>
            <w:vAlign w:val="center"/>
            <w:hideMark/>
          </w:tcPr>
          <w:p w:rsidR="00D05AC9" w:rsidRPr="00501696" w:rsidRDefault="00D05AC9" w:rsidP="00CB4526">
            <w:pPr>
              <w:jc w:val="center"/>
              <w:rPr>
                <w:rFonts w:ascii="Arial Armenian" w:hAnsi="Arial Armenian"/>
                <w:b/>
                <w:bCs/>
                <w:sz w:val="20"/>
                <w:szCs w:val="20"/>
              </w:rPr>
            </w:pPr>
            <w:r w:rsidRPr="00501696">
              <w:rPr>
                <w:rFonts w:ascii="Arial Armenian" w:hAnsi="Arial Armenian"/>
                <w:b/>
                <w:bCs/>
                <w:sz w:val="20"/>
                <w:szCs w:val="20"/>
              </w:rPr>
              <w:t> </w:t>
            </w:r>
          </w:p>
        </w:tc>
        <w:tc>
          <w:tcPr>
            <w:tcW w:w="1146" w:type="dxa"/>
            <w:gridSpan w:val="3"/>
            <w:tcBorders>
              <w:top w:val="nil"/>
              <w:left w:val="nil"/>
              <w:bottom w:val="nil"/>
              <w:right w:val="nil"/>
            </w:tcBorders>
            <w:shd w:val="clear" w:color="000000" w:fill="FFFFFF"/>
            <w:noWrap/>
            <w:vAlign w:val="center"/>
            <w:hideMark/>
          </w:tcPr>
          <w:p w:rsidR="00D05AC9" w:rsidRDefault="00D05AC9" w:rsidP="00CB4526">
            <w:pPr>
              <w:jc w:val="right"/>
              <w:rPr>
                <w:rFonts w:ascii="Arial Armenian" w:hAnsi="Arial Armenian"/>
                <w:b/>
                <w:bCs/>
                <w:sz w:val="20"/>
                <w:szCs w:val="20"/>
              </w:rPr>
            </w:pPr>
            <w:r>
              <w:rPr>
                <w:rFonts w:ascii="Arial Armenian" w:hAnsi="Arial Armenian"/>
                <w:b/>
                <w:bCs/>
                <w:sz w:val="20"/>
                <w:szCs w:val="20"/>
              </w:rPr>
              <w:t>2957.440</w:t>
            </w:r>
          </w:p>
        </w:tc>
      </w:tr>
    </w:tbl>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1"/>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D05AC9" w:rsidRPr="009F3DC7" w:rsidTr="003D2146">
        <w:trPr>
          <w:trHeight w:val="586"/>
          <w:jc w:val="center"/>
        </w:trPr>
        <w:tc>
          <w:tcPr>
            <w:tcW w:w="816" w:type="dxa"/>
            <w:vAlign w:val="center"/>
          </w:tcPr>
          <w:p w:rsidR="00D05AC9" w:rsidRPr="00517562" w:rsidRDefault="00D05AC9" w:rsidP="00D05AC9">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D05AC9" w:rsidRPr="00517562" w:rsidRDefault="00D05AC9" w:rsidP="00D05AC9">
            <w:pPr>
              <w:widowControl w:val="0"/>
              <w:spacing w:after="120"/>
              <w:rPr>
                <w:rFonts w:ascii="GHEA Grapalat" w:hAnsi="GHEA Grapalat"/>
                <w:sz w:val="20"/>
                <w:szCs w:val="20"/>
              </w:rPr>
            </w:pPr>
            <w:r w:rsidRPr="009F3DC7">
              <w:rPr>
                <w:rFonts w:ascii="GHEA Grapalat" w:hAnsi="GHEA Grapalat"/>
                <w:b/>
              </w:rPr>
              <w:t>РАБОТ</w:t>
            </w:r>
            <w:r w:rsidRPr="009F3DC7">
              <w:rPr>
                <w:rFonts w:ascii="GHEA Grapalat" w:hAnsi="GHEA Grapalat"/>
              </w:rPr>
              <w:t xml:space="preserve"> </w:t>
            </w:r>
            <w:r>
              <w:rPr>
                <w:rFonts w:ascii="GHEA Grapalat" w:hAnsi="GHEA Grapalat"/>
              </w:rPr>
              <w:t>РЕМОНТИРОВАНИЯ 4-ЕХ КЛАССОВ</w:t>
            </w:r>
          </w:p>
        </w:tc>
        <w:tc>
          <w:tcPr>
            <w:tcW w:w="1216" w:type="dxa"/>
            <w:vAlign w:val="center"/>
          </w:tcPr>
          <w:p w:rsidR="00D05AC9" w:rsidRPr="00517562" w:rsidRDefault="00D05AC9" w:rsidP="00D05AC9">
            <w:pPr>
              <w:widowControl w:val="0"/>
              <w:spacing w:after="120"/>
              <w:jc w:val="center"/>
              <w:rPr>
                <w:rFonts w:ascii="GHEA Grapalat" w:hAnsi="GHEA Grapalat"/>
                <w:sz w:val="20"/>
                <w:szCs w:val="20"/>
              </w:rPr>
            </w:pPr>
            <w:r>
              <w:rPr>
                <w:rFonts w:ascii="GHEA Grapalat" w:hAnsi="GHEA Grapalat"/>
                <w:sz w:val="20"/>
                <w:szCs w:val="20"/>
              </w:rPr>
              <w:t>Через 5 рабочих дней после подписания договора</w:t>
            </w:r>
          </w:p>
        </w:tc>
        <w:tc>
          <w:tcPr>
            <w:tcW w:w="1440" w:type="dxa"/>
            <w:vAlign w:val="center"/>
          </w:tcPr>
          <w:p w:rsidR="00D05AC9" w:rsidRPr="00517562" w:rsidRDefault="00D05AC9" w:rsidP="00D05AC9">
            <w:pPr>
              <w:widowControl w:val="0"/>
              <w:spacing w:after="120"/>
              <w:jc w:val="center"/>
              <w:rPr>
                <w:rFonts w:ascii="GHEA Grapalat" w:hAnsi="GHEA Grapalat"/>
                <w:sz w:val="20"/>
                <w:szCs w:val="20"/>
              </w:rPr>
            </w:pPr>
            <w:r>
              <w:rPr>
                <w:rFonts w:ascii="GHEA Grapalat" w:hAnsi="GHEA Grapalat"/>
                <w:sz w:val="20"/>
                <w:szCs w:val="20"/>
              </w:rPr>
              <w:t>Через 25 рабочих  дней после подписания договора</w:t>
            </w:r>
          </w:p>
        </w:tc>
      </w:tr>
      <w:tr w:rsidR="00D05AC9" w:rsidRPr="009F3DC7" w:rsidTr="003D2146">
        <w:trPr>
          <w:cantSplit/>
          <w:trHeight w:val="586"/>
          <w:jc w:val="center"/>
        </w:trPr>
        <w:tc>
          <w:tcPr>
            <w:tcW w:w="5778" w:type="dxa"/>
            <w:gridSpan w:val="2"/>
            <w:vAlign w:val="center"/>
          </w:tcPr>
          <w:p w:rsidR="00D05AC9" w:rsidRPr="00517562" w:rsidRDefault="00D05AC9" w:rsidP="00D05AC9">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D05AC9" w:rsidRPr="00517562" w:rsidRDefault="00D05AC9" w:rsidP="00D05AC9">
            <w:pPr>
              <w:widowControl w:val="0"/>
              <w:spacing w:after="120"/>
              <w:jc w:val="center"/>
              <w:rPr>
                <w:rFonts w:ascii="GHEA Grapalat" w:hAnsi="GHEA Grapalat"/>
                <w:b/>
                <w:sz w:val="20"/>
                <w:szCs w:val="20"/>
              </w:rPr>
            </w:pPr>
          </w:p>
        </w:tc>
        <w:tc>
          <w:tcPr>
            <w:tcW w:w="1440" w:type="dxa"/>
            <w:vAlign w:val="center"/>
          </w:tcPr>
          <w:p w:rsidR="00D05AC9" w:rsidRPr="00517562" w:rsidRDefault="00D05AC9" w:rsidP="00D05AC9">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2"/>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23"/>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D05AC9" w:rsidRPr="00685FDC" w:rsidTr="003D2146">
        <w:trPr>
          <w:cantSplit/>
          <w:trHeight w:val="1134"/>
          <w:jc w:val="center"/>
        </w:trPr>
        <w:tc>
          <w:tcPr>
            <w:tcW w:w="1259" w:type="dxa"/>
          </w:tcPr>
          <w:p w:rsidR="00D05AC9" w:rsidRPr="00685FDC" w:rsidRDefault="00D05AC9" w:rsidP="00D05AC9">
            <w:pPr>
              <w:widowControl w:val="0"/>
              <w:spacing w:after="120"/>
              <w:jc w:val="center"/>
              <w:rPr>
                <w:rFonts w:ascii="GHEA Grapalat" w:hAnsi="GHEA Grapalat"/>
                <w:sz w:val="14"/>
                <w:szCs w:val="16"/>
              </w:rPr>
            </w:pPr>
          </w:p>
        </w:tc>
        <w:tc>
          <w:tcPr>
            <w:tcW w:w="1238" w:type="dxa"/>
          </w:tcPr>
          <w:p w:rsidR="00D05AC9" w:rsidRPr="00685FDC" w:rsidRDefault="00D05AC9" w:rsidP="00D05AC9">
            <w:pPr>
              <w:widowControl w:val="0"/>
              <w:spacing w:after="120"/>
              <w:jc w:val="center"/>
              <w:rPr>
                <w:rFonts w:ascii="GHEA Grapalat" w:hAnsi="GHEA Grapalat"/>
                <w:sz w:val="14"/>
                <w:szCs w:val="16"/>
              </w:rPr>
            </w:pPr>
          </w:p>
        </w:tc>
        <w:tc>
          <w:tcPr>
            <w:tcW w:w="1019" w:type="dxa"/>
          </w:tcPr>
          <w:p w:rsidR="00D05AC9" w:rsidRPr="00685FDC" w:rsidRDefault="00D05AC9" w:rsidP="00D05AC9">
            <w:pPr>
              <w:widowControl w:val="0"/>
              <w:spacing w:after="120"/>
              <w:jc w:val="center"/>
              <w:rPr>
                <w:rFonts w:ascii="GHEA Grapalat" w:hAnsi="GHEA Grapalat"/>
                <w:sz w:val="14"/>
                <w:szCs w:val="16"/>
              </w:rPr>
            </w:pPr>
          </w:p>
        </w:tc>
        <w:tc>
          <w:tcPr>
            <w:tcW w:w="582" w:type="dxa"/>
            <w:vAlign w:val="center"/>
          </w:tcPr>
          <w:p w:rsidR="00D05AC9" w:rsidRPr="00685FDC" w:rsidRDefault="00D05AC9" w:rsidP="00D05AC9">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D05AC9" w:rsidRPr="00685FDC" w:rsidRDefault="00D05AC9" w:rsidP="00D05AC9">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663"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594"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644"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581" w:type="dxa"/>
            <w:vAlign w:val="center"/>
          </w:tcPr>
          <w:p w:rsidR="00D05AC9" w:rsidRPr="00685FDC" w:rsidRDefault="00D05AC9" w:rsidP="00D05AC9">
            <w:pPr>
              <w:widowControl w:val="0"/>
              <w:spacing w:after="12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9"/>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350"/>
        <w:gridCol w:w="4720"/>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684668" w:rsidRDefault="00684668">
      <w:pPr>
        <w:rPr>
          <w:rFonts w:ascii="GHEA Grapalat" w:hAnsi="GHEA Grapalat"/>
          <w:i/>
        </w:rPr>
      </w:pPr>
      <w:r>
        <w:rPr>
          <w:rFonts w:ascii="GHEA Grapalat" w:hAnsi="GHEA Grapalat"/>
          <w:i/>
        </w:rPr>
        <w:br w:type="page"/>
      </w:r>
    </w:p>
    <w:p w:rsidR="00684668" w:rsidRPr="0005376A" w:rsidRDefault="00684668" w:rsidP="00684668">
      <w:pPr>
        <w:widowControl w:val="0"/>
        <w:jc w:val="right"/>
        <w:rPr>
          <w:rFonts w:ascii="GHEA Grapalat" w:hAnsi="GHEA Grapalat" w:cs="Sylfaen"/>
          <w:i/>
        </w:rPr>
      </w:pPr>
      <w:r w:rsidRPr="0005376A">
        <w:rPr>
          <w:rFonts w:ascii="GHEA Grapalat" w:hAnsi="GHEA Grapalat"/>
          <w:i/>
        </w:rPr>
        <w:lastRenderedPageBreak/>
        <w:t>Приложение № 5</w:t>
      </w:r>
    </w:p>
    <w:p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rsidR="00684668" w:rsidRPr="0005376A" w:rsidRDefault="00684668" w:rsidP="00684668">
      <w:pPr>
        <w:jc w:val="center"/>
        <w:rPr>
          <w:rFonts w:ascii="GHEA Grapalat" w:hAnsi="GHEA Grapalat" w:cs="GHEA Grapalat"/>
        </w:rPr>
      </w:pPr>
    </w:p>
    <w:p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rsidR="00684668" w:rsidRPr="0005376A" w:rsidRDefault="00684668" w:rsidP="00684668">
      <w:pPr>
        <w:jc w:val="center"/>
        <w:rPr>
          <w:rFonts w:ascii="GHEA Grapalat" w:hAnsi="GHEA Grapalat" w:cs="GHEA Grapalat"/>
          <w:lang w:val="hy-AM"/>
        </w:rPr>
      </w:pPr>
    </w:p>
    <w:p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финансового агента</w:t>
      </w:r>
    </w:p>
    <w:p w:rsidR="00684668" w:rsidRPr="0005376A" w:rsidRDefault="00684668" w:rsidP="00684668">
      <w:pPr>
        <w:rPr>
          <w:rFonts w:ascii="GHEA Grapalat" w:hAnsi="GHEA Grapalat"/>
          <w:vertAlign w:val="superscript"/>
          <w:lang w:val="es-ES"/>
        </w:rPr>
      </w:pPr>
    </w:p>
    <w:p w:rsidR="00684668" w:rsidRPr="0005376A" w:rsidRDefault="00684668" w:rsidP="00684668">
      <w:pPr>
        <w:pStyle w:val="ListParagraph"/>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20  </w:t>
      </w:r>
      <w:r w:rsidRPr="0005376A">
        <w:rPr>
          <w:rFonts w:ascii="GHEA Grapalat" w:hAnsi="GHEA Grapalat" w:cs="Sylfaen"/>
          <w:sz w:val="20"/>
          <w:szCs w:val="20"/>
        </w:rPr>
        <w:t xml:space="preserve">года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rsidR="00684668" w:rsidRPr="0005376A" w:rsidRDefault="00684668" w:rsidP="00684668">
      <w:pPr>
        <w:rPr>
          <w:rFonts w:ascii="GHEA Grapalat" w:hAnsi="GHEA Grapalat" w:cs="Sylfaen"/>
          <w:sz w:val="20"/>
          <w:szCs w:val="20"/>
          <w:lang w:val="es-ES"/>
        </w:rPr>
      </w:pPr>
    </w:p>
    <w:p w:rsidR="00684668" w:rsidRPr="0005376A" w:rsidRDefault="00684668" w:rsidP="00684668">
      <w:pPr>
        <w:pStyle w:val="ListParagraph"/>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Согласен с условиями изложенными в пункте 8.12 .</w:t>
      </w:r>
    </w:p>
    <w:p w:rsidR="00684668" w:rsidRPr="0005376A" w:rsidRDefault="00684668" w:rsidP="00684668">
      <w:pPr>
        <w:jc w:val="center"/>
        <w:rPr>
          <w:rFonts w:ascii="GHEA Grapalat" w:hAnsi="GHEA Grapalat" w:cs="GHEA Grapalat"/>
          <w:lang w:val="es-ES"/>
        </w:rPr>
      </w:pPr>
    </w:p>
    <w:p w:rsidR="00684668" w:rsidRPr="0005376A" w:rsidRDefault="00684668" w:rsidP="00684668">
      <w:pPr>
        <w:jc w:val="center"/>
        <w:rPr>
          <w:rFonts w:ascii="GHEA Grapalat" w:hAnsi="GHEA Grapalat" w:cs="Sylfaen"/>
          <w:b/>
          <w:lang w:val="es-ES"/>
        </w:rPr>
      </w:pPr>
    </w:p>
    <w:p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rsidR="00684668" w:rsidRPr="0005376A" w:rsidRDefault="00684668" w:rsidP="00684668">
      <w:pPr>
        <w:jc w:val="center"/>
        <w:rPr>
          <w:rFonts w:ascii="GHEA Grapalat" w:hAnsi="GHEA Grapalat" w:cs="Sylfaen"/>
          <w:sz w:val="16"/>
          <w:szCs w:val="16"/>
          <w:lang w:val="es-ES"/>
        </w:rPr>
      </w:pPr>
    </w:p>
    <w:p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20  </w:t>
      </w:r>
      <w:r w:rsidRPr="0005376A">
        <w:rPr>
          <w:rFonts w:ascii="GHEA Grapalat" w:hAnsi="GHEA Grapalat" w:cs="Sylfaen"/>
          <w:sz w:val="20"/>
          <w:szCs w:val="20"/>
        </w:rPr>
        <w:t>г.</w:t>
      </w:r>
      <w:r w:rsidRPr="0005376A">
        <w:rPr>
          <w:rFonts w:ascii="GHEA Grapalat" w:hAnsi="GHEA Grapalat"/>
          <w:sz w:val="20"/>
          <w:lang w:val="hy-AM"/>
        </w:rPr>
        <w:tab/>
        <w:t xml:space="preserve"> </w:t>
      </w: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E8C" w:rsidRDefault="00983E8C">
      <w:r>
        <w:separator/>
      </w:r>
    </w:p>
  </w:endnote>
  <w:endnote w:type="continuationSeparator" w:id="0">
    <w:p w:rsidR="00983E8C" w:rsidRDefault="00983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Cambria"/>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3C7493" w:rsidRPr="003E450C" w:rsidRDefault="003C7493">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A04F2">
          <w:rPr>
            <w:rFonts w:ascii="GHEA Grapalat" w:hAnsi="GHEA Grapalat"/>
            <w:noProof/>
            <w:sz w:val="24"/>
            <w:szCs w:val="24"/>
          </w:rPr>
          <w:t>106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E8C" w:rsidRDefault="00983E8C">
      <w:r>
        <w:separator/>
      </w:r>
    </w:p>
  </w:footnote>
  <w:footnote w:type="continuationSeparator" w:id="0">
    <w:p w:rsidR="00983E8C" w:rsidRDefault="00983E8C">
      <w:r>
        <w:continuationSeparator/>
      </w:r>
    </w:p>
  </w:footnote>
  <w:footnote w:id="1">
    <w:p w:rsidR="003C7493" w:rsidRPr="00ED3BA4" w:rsidRDefault="003C7493" w:rsidP="003C7493">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C7493" w:rsidRPr="00CD6B60" w:rsidRDefault="003C749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C7493" w:rsidRPr="00CD6B60" w:rsidRDefault="003C7493"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C7493" w:rsidRPr="002E4BC5" w:rsidRDefault="003C7493"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C7493" w:rsidRPr="003F2273" w:rsidRDefault="003C7493"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3C7493" w:rsidRPr="00810F23" w:rsidRDefault="003C7493">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rsidR="003C7493" w:rsidRPr="00A31673" w:rsidRDefault="003C749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3C7493" w:rsidRPr="00900E5A" w:rsidRDefault="003C749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6">
    <w:p w:rsidR="003C7493" w:rsidRPr="00810F23" w:rsidRDefault="003C7493"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3C7493" w:rsidRPr="005F2C25" w:rsidRDefault="003C7493">
      <w:pPr>
        <w:pStyle w:val="FootnoteText"/>
        <w:rPr>
          <w:rFonts w:ascii="Times New Roman" w:hAnsi="Times New Roman"/>
        </w:rPr>
      </w:pPr>
    </w:p>
  </w:footnote>
  <w:footnote w:id="7">
    <w:p w:rsidR="003C7493" w:rsidRDefault="003C7493" w:rsidP="006B3E56">
      <w:pPr>
        <w:jc w:val="both"/>
      </w:pPr>
    </w:p>
    <w:p w:rsidR="003C7493" w:rsidRPr="00FC561F" w:rsidRDefault="003C7493" w:rsidP="006B3E56">
      <w:pPr>
        <w:jc w:val="both"/>
        <w:rPr>
          <w:rFonts w:ascii="GHEA Grapalat" w:hAnsi="GHEA Grapalat"/>
          <w:i/>
          <w:sz w:val="20"/>
          <w:szCs w:val="20"/>
        </w:rPr>
      </w:pPr>
    </w:p>
    <w:p w:rsidR="003C7493" w:rsidRDefault="003C7493"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3C7493" w:rsidRPr="00E7182E" w:rsidRDefault="003C7493"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3C7493" w:rsidRPr="007D41A3" w:rsidRDefault="003C7493"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C7493" w:rsidRPr="001849D9" w:rsidRDefault="003C7493"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3C7493" w:rsidRPr="001849D9" w:rsidRDefault="003C7493" w:rsidP="006B3E56">
      <w:pPr>
        <w:pStyle w:val="FootnoteText"/>
        <w:rPr>
          <w:rFonts w:asciiTheme="minorHAnsi" w:hAnsiTheme="minorHAnsi"/>
          <w:i/>
          <w:lang w:val="af-ZA"/>
        </w:rPr>
      </w:pPr>
    </w:p>
  </w:footnote>
  <w:footnote w:id="8">
    <w:p w:rsidR="003C7493" w:rsidRPr="00990559" w:rsidRDefault="003C7493">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9">
    <w:p w:rsidR="003C7493" w:rsidRPr="00D3436F" w:rsidRDefault="003C749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3C7493" w:rsidRPr="00D3436F" w:rsidRDefault="003C7493">
      <w:pPr>
        <w:pStyle w:val="FootnoteText"/>
        <w:rPr>
          <w:lang w:val="es-ES"/>
        </w:rPr>
      </w:pPr>
    </w:p>
  </w:footnote>
  <w:footnote w:id="10">
    <w:p w:rsidR="003C7493" w:rsidRPr="008842CE" w:rsidRDefault="003C7493" w:rsidP="003D2FE2">
      <w:pPr>
        <w:pStyle w:val="FootnoteText"/>
        <w:jc w:val="both"/>
      </w:pPr>
    </w:p>
  </w:footnote>
  <w:footnote w:id="11">
    <w:p w:rsidR="003C7493" w:rsidRPr="008842CE" w:rsidRDefault="003C7493" w:rsidP="000A214C">
      <w:pPr>
        <w:pStyle w:val="FootnoteText"/>
        <w:jc w:val="both"/>
      </w:pPr>
    </w:p>
  </w:footnote>
  <w:footnote w:id="12">
    <w:p w:rsidR="003C7493" w:rsidRPr="00124BE9" w:rsidRDefault="003C7493"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3C7493" w:rsidRPr="00124BE9" w:rsidRDefault="003C7493" w:rsidP="00BB28C8">
      <w:pPr>
        <w:pStyle w:val="FootnoteText"/>
        <w:widowControl w:val="0"/>
        <w:jc w:val="both"/>
        <w:rPr>
          <w:rFonts w:ascii="GHEA Grapalat" w:hAnsi="GHEA Grapalat"/>
          <w:lang w:val="hy-AM"/>
        </w:rPr>
      </w:pPr>
    </w:p>
  </w:footnote>
  <w:footnote w:id="13">
    <w:p w:rsidR="003C7493" w:rsidRPr="00124BE9" w:rsidRDefault="003C7493"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4">
    <w:p w:rsidR="003C7493" w:rsidRDefault="003C7493"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3C7493" w:rsidRPr="00124BE9" w:rsidRDefault="003C7493"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3C7493" w:rsidRPr="00124BE9" w:rsidRDefault="003C7493" w:rsidP="00BB28C8">
      <w:pPr>
        <w:pStyle w:val="FootnoteText"/>
        <w:widowControl w:val="0"/>
        <w:jc w:val="both"/>
        <w:rPr>
          <w:rFonts w:ascii="GHEA Grapalat" w:hAnsi="GHEA Grapalat"/>
          <w:lang w:val="hy-AM"/>
        </w:rPr>
      </w:pPr>
    </w:p>
  </w:footnote>
  <w:footnote w:id="15">
    <w:p w:rsidR="003C7493" w:rsidRDefault="003C7493"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3C7493" w:rsidRPr="00EB336B" w:rsidRDefault="003C7493"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C7493" w:rsidRPr="00124BE9" w:rsidRDefault="003C7493" w:rsidP="00BB28C8">
      <w:pPr>
        <w:pStyle w:val="FootnoteText"/>
        <w:widowControl w:val="0"/>
        <w:jc w:val="both"/>
        <w:rPr>
          <w:rFonts w:ascii="GHEA Grapalat" w:hAnsi="GHEA Grapalat"/>
          <w:lang w:val="hy-AM"/>
        </w:rPr>
      </w:pPr>
    </w:p>
  </w:footnote>
  <w:footnote w:id="16">
    <w:p w:rsidR="003C7493" w:rsidRDefault="003C7493" w:rsidP="00BB28C8">
      <w:pPr>
        <w:pStyle w:val="FootnoteText"/>
        <w:widowControl w:val="0"/>
        <w:jc w:val="both"/>
        <w:rPr>
          <w:rFonts w:ascii="GHEA Grapalat" w:hAnsi="GHEA Grapalat"/>
          <w:i/>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3C7493" w:rsidRPr="00124BE9" w:rsidRDefault="003C7493" w:rsidP="00BB28C8">
      <w:pPr>
        <w:pStyle w:val="FootnoteText"/>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17">
    <w:p w:rsidR="003C7493" w:rsidRPr="00AC7DC5" w:rsidRDefault="003C7493"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3C7493" w:rsidRPr="00552088" w:rsidRDefault="003C7493"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C7493" w:rsidRPr="004078D0" w:rsidRDefault="003C7493" w:rsidP="00BB28C8">
      <w:pPr>
        <w:pStyle w:val="FootnoteText"/>
        <w:widowControl w:val="0"/>
        <w:jc w:val="both"/>
        <w:rPr>
          <w:rFonts w:ascii="GHEA Grapalat" w:hAnsi="GHEA Grapalat"/>
          <w:sz w:val="2"/>
          <w:szCs w:val="2"/>
          <w:lang w:val="hy-AM"/>
        </w:rPr>
      </w:pPr>
    </w:p>
    <w:p w:rsidR="003C7493" w:rsidRPr="004078D0" w:rsidRDefault="003C7493" w:rsidP="00BB28C8">
      <w:pPr>
        <w:pStyle w:val="FootnoteText"/>
        <w:widowControl w:val="0"/>
        <w:jc w:val="both"/>
        <w:rPr>
          <w:rFonts w:ascii="GHEA Grapalat" w:hAnsi="GHEA Grapalat"/>
          <w:sz w:val="2"/>
          <w:szCs w:val="2"/>
          <w:lang w:val="hy-AM"/>
        </w:rPr>
      </w:pPr>
    </w:p>
  </w:footnote>
  <w:footnote w:id="18">
    <w:p w:rsidR="003C7493" w:rsidRDefault="003C7493"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3C7493" w:rsidRPr="00124BE9" w:rsidRDefault="003C7493"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19">
    <w:p w:rsidR="003C7493" w:rsidRPr="00124BE9" w:rsidRDefault="003C7493"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0">
    <w:p w:rsidR="003C7493" w:rsidRPr="00124BE9" w:rsidRDefault="003C7493"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C7493" w:rsidRPr="001C4E24" w:rsidRDefault="003C7493" w:rsidP="00BB28C8">
      <w:pPr>
        <w:pStyle w:val="FootnoteText"/>
        <w:rPr>
          <w:lang w:val="hy-AM"/>
        </w:rPr>
      </w:pPr>
    </w:p>
  </w:footnote>
  <w:footnote w:id="21">
    <w:p w:rsidR="003C7493" w:rsidRPr="00124BE9" w:rsidRDefault="003C7493"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19"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3C7493" w:rsidRPr="00124BE9" w:rsidRDefault="003C7493" w:rsidP="00BB28C8">
      <w:pPr>
        <w:pStyle w:val="FootnoteText"/>
        <w:widowControl w:val="0"/>
      </w:pPr>
      <w:r w:rsidRPr="00124BE9">
        <w:rPr>
          <w:rFonts w:ascii="GHEA Grapalat" w:hAnsi="GHEA Grapalat"/>
          <w:i/>
        </w:rPr>
        <w:t>.</w:t>
      </w:r>
    </w:p>
  </w:footnote>
  <w:footnote w:id="22">
    <w:p w:rsidR="003C7493" w:rsidRPr="00124BE9" w:rsidRDefault="003C749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3C7493" w:rsidRPr="00124BE9" w:rsidRDefault="003C749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3D66F0"/>
    <w:multiLevelType w:val="multilevel"/>
    <w:tmpl w:val="3A3D6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1"/>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2"/>
  </w:num>
  <w:num w:numId="13">
    <w:abstractNumId w:val="29"/>
  </w:num>
  <w:num w:numId="14">
    <w:abstractNumId w:val="13"/>
  </w:num>
  <w:num w:numId="15">
    <w:abstractNumId w:val="31"/>
  </w:num>
  <w:num w:numId="16">
    <w:abstractNumId w:val="15"/>
  </w:num>
  <w:num w:numId="17">
    <w:abstractNumId w:val="6"/>
  </w:num>
  <w:num w:numId="18">
    <w:abstractNumId w:val="1"/>
  </w:num>
  <w:num w:numId="19">
    <w:abstractNumId w:val="18"/>
  </w:num>
  <w:num w:numId="20">
    <w:abstractNumId w:val="1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8"/>
  </w:num>
  <w:num w:numId="24">
    <w:abstractNumId w:val="21"/>
  </w:num>
  <w:num w:numId="25">
    <w:abstractNumId w:val="23"/>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8"/>
  </w:num>
  <w:num w:numId="34">
    <w:abstractNumId w:val="26"/>
  </w:num>
  <w:num w:numId="35">
    <w:abstractNumId w:val="30"/>
  </w:num>
  <w:num w:numId="36">
    <w:abstractNumId w:val="2"/>
  </w:num>
  <w:num w:numId="37">
    <w:abstractNumId w:val="20"/>
  </w:num>
  <w:num w:numId="38">
    <w:abstractNumId w:val="16"/>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850"/>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C7493"/>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04F2"/>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086F"/>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B18"/>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A1C"/>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4FF7"/>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3ECF"/>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3092"/>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3E8C"/>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215"/>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0D3"/>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5AC9"/>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05F5"/>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4D69"/>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36B3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09"/>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E0B6C"/>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 w:type="character" w:customStyle="1" w:styleId="anegp0gi0b9av8jahpyh">
    <w:name w:val="anegp0gi0b9av8jahpyh"/>
    <w:basedOn w:val="DefaultParagraphFont"/>
    <w:rsid w:val="00833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916964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8172585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is1@schools.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3F57F-AF72-4DC9-B114-2E1ABD9BC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107</Pages>
  <Words>22353</Words>
  <Characters>127413</Characters>
  <Application>Microsoft Office Word</Application>
  <DocSecurity>0</DocSecurity>
  <Lines>1061</Lines>
  <Paragraphs>298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149468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cp:revision>
  <cp:lastPrinted>2018-02-16T07:12:00Z</cp:lastPrinted>
  <dcterms:created xsi:type="dcterms:W3CDTF">2025-08-21T08:13:00Z</dcterms:created>
  <dcterms:modified xsi:type="dcterms:W3CDTF">2025-08-22T05:36:00Z</dcterms:modified>
</cp:coreProperties>
</file>